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4.xml.rels" ContentType="application/vnd.openxmlformats-package.relationships+xml"/>
  <Override PartName="/customXml/_rels/item3.xml.rels" ContentType="application/vnd.openxmlformats-package.relationships+xml"/>
  <Override PartName="/customXml/_rels/item1.xml.rels" ContentType="application/vnd.openxmlformats-package.relationships+xml"/>
  <Override PartName="/customXml/_rels/item2.xml.rels" ContentType="application/vnd.openxmlformats-package.relationships+xml"/>
  <Override PartName="/customXml/itemProps1.xml" ContentType="application/vnd.openxmlformats-officedocument.customXmlProperties+xml"/>
  <Override PartName="/customXml/item2.xml" ContentType="application/xml"/>
  <Override PartName="/customXml/itemProps3.xml" ContentType="application/vnd.openxmlformats-officedocument.customXmlProperties+xml"/>
  <Override PartName="/customXml/itemProps2.xml" ContentType="application/vnd.openxmlformats-officedocument.customXmlProperties+xml"/>
  <Override PartName="/customXml/item1.xml" ContentType="application/xml"/>
  <Override PartName="/customXml/item3.xml" ContentType="application/xml"/>
  <Override PartName="/customXml/itemProps4.xml" ContentType="application/vnd.openxmlformats-officedocument.customXmlProperties+xml"/>
  <Override PartName="/customXml/item4.xml" ContentType="application/xml"/>
  <Override PartName="/word/_rels/header2.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footer1.xml" ContentType="application/vnd.openxmlformats-officedocument.wordprocessingml.footer+xml"/>
  <Override PartName="/word/numbering.xml" ContentType="application/vnd.openxmlformats-officedocument.wordprocessingml.numbering+xml"/>
  <Override PartName="/word/document.xml" ContentType="application/vnd.openxmlformats-officedocument.wordprocessingml.document.main+xml"/>
  <Override PartName="/word/theme/theme1.xml" ContentType="application/vnd.openxmlformats-officedocument.theme+xml"/>
  <Override PartName="/word/header1.xml" ContentType="application/vnd.openxmlformats-officedocument.wordprocessingml.header+xml"/>
  <Override PartName="/word/settings.xml" ContentType="application/vnd.openxmlformats-officedocument.wordprocessingml.settings+xml"/>
  <Override PartName="/word/header2.xml" ContentType="application/vnd.openxmlformats-officedocument.wordprocessingml.header+xml"/>
  <Override PartName="/word/footer2.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media/image7.wmf" ContentType="image/x-wmf"/>
  <Override PartName="/word/media/image2.png" ContentType="image/png"/>
  <Override PartName="/word/media/image22.png" ContentType="image/png"/>
  <Override PartName="/word/media/image3.jpeg" ContentType="image/jpeg"/>
  <Override PartName="/word/media/image16.wmf" ContentType="image/x-wmf"/>
  <Override PartName="/word/media/image4.png" ContentType="image/png"/>
  <Override PartName="/word/media/image5.jpeg" ContentType="image/jpeg"/>
  <Override PartName="/word/media/image6.wmf" ContentType="image/x-wmf"/>
  <Override PartName="/word/media/image11.wmf" ContentType="image/x-wmf"/>
  <Override PartName="/word/media/image1.jpeg" ContentType="image/jpeg"/>
  <Override PartName="/word/media/image8.wmf" ContentType="image/x-wmf"/>
  <Override PartName="/word/media/image9.wmf" ContentType="image/x-wmf"/>
  <Override PartName="/word/media/image10.wmf" ContentType="image/x-wmf"/>
  <Override PartName="/word/media/image12.wmf" ContentType="image/x-wmf"/>
  <Override PartName="/word/media/image13.wmf" ContentType="image/x-wmf"/>
  <Override PartName="/word/media/image17.wmf" ContentType="image/x-wmf"/>
  <Override PartName="/word/media/image19.wmf" ContentType="image/x-wmf"/>
  <Override PartName="/word/media/image14.wmf" ContentType="image/x-wmf"/>
  <Override PartName="/word/media/image20.wmf" ContentType="image/x-wmf"/>
  <Override PartName="/word/media/image23.png" ContentType="image/png"/>
  <Override PartName="/word/media/image18.wmf" ContentType="image/x-wmf"/>
  <Override PartName="/word/media/image15.wmf" ContentType="image/x-wmf"/>
  <Override PartName="/word/media/image21.wmf" ContentType="image/x-wmf"/>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709" w:leader="none"/>
        </w:tabs>
        <w:rPr>
          <w:b/>
          <w:b/>
        </w:rPr>
      </w:pPr>
      <w:r>
        <w:rPr>
          <w:b/>
        </w:rPr>
      </w:r>
    </w:p>
    <w:p>
      <w:pPr>
        <w:pStyle w:val="Normal"/>
        <w:tabs>
          <w:tab w:val="clear" w:pos="720"/>
          <w:tab w:val="left" w:pos="709" w:leader="none"/>
        </w:tabs>
        <w:rPr/>
      </w:pPr>
      <w:r>
        <w:rPr/>
      </w:r>
    </w:p>
    <w:p>
      <w:pPr>
        <w:pStyle w:val="Normal"/>
        <w:tabs>
          <w:tab w:val="clear" w:pos="720"/>
          <w:tab w:val="left" w:pos="709" w:leader="none"/>
        </w:tabs>
        <w:rPr/>
      </w:pPr>
      <w:r>
        <w:rPr/>
      </w:r>
    </w:p>
    <w:sdt>
      <w:sdtPr>
        <w:text/>
        <w:id w:val="239919569"/>
        <w:dataBinding w:prefixMappings="xmlns:ns0='http://purl.org/dc/elements/1.1/' xmlns:ns1='http://schemas.openxmlformats.org/package/2006/metadata/core-properties' " w:xpath="/ns1:coreProperties[1]/ns0:title[1]" w:storeItemID="{6C3C8BC8-F283-45AE-878A-BAB7291924A1}"/>
        <w:alias w:val="Title"/>
      </w:sdtPr>
      <w:sdtContent>
        <w:p>
          <w:pPr>
            <w:pStyle w:val="Title"/>
            <w:tabs>
              <w:tab w:val="clear" w:pos="720"/>
              <w:tab w:val="left" w:pos="709" w:leader="none"/>
            </w:tabs>
            <w:jc w:val="center"/>
            <w:rPr>
              <w:b/>
              <w:b/>
              <w:color w:val="476E7D"/>
            </w:rPr>
          </w:pPr>
          <w:r>
            <w:rPr>
              <w:b/>
              <w:color w:val="476E7D"/>
            </w:rPr>
            <w:t>Technical service specification for the provisioning of AtoN information to endusers using the S-125 datamodel</w:t>
          </w:r>
          <w:del w:id="0" w:author="Thomas Christensen" w:date="2021-10-27T11:02:53Z">
            <w:r>
              <w:rPr>
                <w:lang w:val="en-US"/>
              </w:rPr>
              <w:delText>Service Specification for S-125 Service</w:delText>
            </w:r>
          </w:del>
        </w:p>
      </w:sdtContent>
    </w:sdt>
    <w:p>
      <w:pPr>
        <w:pStyle w:val="Normal"/>
        <w:tabs>
          <w:tab w:val="clear" w:pos="720"/>
          <w:tab w:val="left" w:pos="709" w:leader="none"/>
        </w:tabs>
        <w:rPr/>
      </w:pPr>
      <w:r>
        <w:rPr/>
      </w:r>
    </w:p>
    <w:p>
      <w:pPr>
        <w:pStyle w:val="Normal"/>
        <w:tabs>
          <w:tab w:val="clear" w:pos="720"/>
          <w:tab w:val="left" w:pos="709" w:leader="none"/>
        </w:tabs>
        <w:rPr/>
      </w:pPr>
      <w:r>
        <w:rPr/>
      </w:r>
    </w:p>
    <w:p>
      <w:pPr>
        <w:pStyle w:val="Normal"/>
        <w:rPr/>
      </w:pPr>
      <w:r>
        <w:rPr/>
      </w:r>
    </w:p>
    <w:sdt>
      <w:sdtPr>
        <w:docPartObj>
          <w:docPartGallery w:val="Table of Contents"/>
          <w:docPartUnique w:val="true"/>
        </w:docPartObj>
        <w:id w:val="1041314965"/>
      </w:sdtPr>
      <w:sdtContent>
        <w:p>
          <w:pPr>
            <w:pStyle w:val="Normal"/>
            <w:tabs>
              <w:tab w:val="clear" w:pos="720"/>
              <w:tab w:val="left" w:pos="709" w:leader="none"/>
            </w:tabs>
            <w:rPr/>
          </w:pPr>
          <w:r>
            <w:br w:type="page"/>
          </w:r>
          <w:r>
            <w:rPr/>
            <w:t>Contents</w:t>
          </w:r>
        </w:p>
        <w:p>
          <w:pPr>
            <w:pStyle w:val="Contents1"/>
            <w:tabs>
              <w:tab w:val="left" w:pos="480" w:leader="none"/>
              <w:tab w:val="right" w:pos="9923" w:leader="dot"/>
            </w:tabs>
            <w:rPr>
              <w:rFonts w:eastAsia="" w:eastAsiaTheme="minorEastAsia"/>
              <w:color w:val="auto"/>
              <w:sz w:val="22"/>
              <w:lang w:val="sv-SE" w:eastAsia="sv-SE"/>
            </w:rPr>
          </w:pPr>
          <w:r>
            <w:fldChar w:fldCharType="begin"/>
          </w:r>
          <w:r>
            <w:rPr>
              <w:webHidden/>
              <w:rStyle w:val="IndexLink"/>
              <w:vanish w:val="false"/>
            </w:rPr>
            <w:instrText> TOC \z \o "1-3" \u \h</w:instrText>
          </w:r>
          <w:r>
            <w:rPr>
              <w:webHidden/>
              <w:rStyle w:val="IndexLink"/>
              <w:vanish w:val="false"/>
            </w:rPr>
            <w:fldChar w:fldCharType="separate"/>
          </w:r>
          <w:hyperlink w:anchor="_Toc30495655">
            <w:r>
              <w:rPr>
                <w:webHidden/>
                <w:rStyle w:val="IndexLink"/>
                <w:vanish w:val="false"/>
              </w:rPr>
              <w:t>1</w:t>
            </w:r>
            <w:r>
              <w:rPr>
                <w:rStyle w:val="IndexLink"/>
                <w:rFonts w:eastAsia="" w:eastAsiaTheme="minorEastAsia"/>
                <w:color w:val="auto"/>
                <w:sz w:val="22"/>
                <w:lang w:val="sv-SE" w:eastAsia="sv-SE"/>
              </w:rPr>
              <w:tab/>
            </w:r>
            <w:r>
              <w:rPr>
                <w:webHidden/>
              </w:rPr>
              <w:fldChar w:fldCharType="begin"/>
            </w:r>
            <w:r>
              <w:rPr>
                <w:webHidden/>
              </w:rPr>
              <w:instrText>PAGEREF _Toc30495655 \h</w:instrText>
            </w:r>
            <w:r>
              <w:rPr>
                <w:webHidden/>
              </w:rPr>
              <w:fldChar w:fldCharType="separate"/>
            </w:r>
            <w:r>
              <w:rPr>
                <w:rStyle w:val="IndexLink"/>
              </w:rPr>
              <w:t>Introduction</w:t>
              <w:tab/>
              <w:t>6</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56">
            <w:r>
              <w:rPr>
                <w:webHidden/>
                <w:rStyle w:val="IndexLink"/>
                <w:vanish w:val="false"/>
              </w:rPr>
              <w:t>1.1</w:t>
            </w:r>
            <w:r>
              <w:rPr>
                <w:rStyle w:val="IndexLink"/>
                <w:rFonts w:eastAsia="" w:eastAsiaTheme="minorEastAsia"/>
                <w:color w:val="auto"/>
                <w:sz w:val="22"/>
                <w:lang w:val="sv-SE" w:eastAsia="sv-SE"/>
              </w:rPr>
              <w:tab/>
            </w:r>
            <w:r>
              <w:rPr>
                <w:webHidden/>
              </w:rPr>
              <w:fldChar w:fldCharType="begin"/>
            </w:r>
            <w:r>
              <w:rPr>
                <w:webHidden/>
              </w:rPr>
              <w:instrText>PAGEREF _Toc30495656 \h</w:instrText>
            </w:r>
            <w:r>
              <w:rPr>
                <w:webHidden/>
              </w:rPr>
              <w:fldChar w:fldCharType="separate"/>
            </w:r>
            <w:r>
              <w:rPr>
                <w:rStyle w:val="IndexLink"/>
              </w:rPr>
              <w:t>Purpose of the Document</w:t>
              <w:tab/>
              <w:t>6</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57">
            <w:r>
              <w:rPr>
                <w:webHidden/>
                <w:rStyle w:val="IndexLink"/>
                <w:vanish w:val="false"/>
              </w:rPr>
              <w:t>1.2</w:t>
            </w:r>
            <w:r>
              <w:rPr>
                <w:rStyle w:val="IndexLink"/>
                <w:rFonts w:eastAsia="" w:eastAsiaTheme="minorEastAsia"/>
                <w:color w:val="auto"/>
                <w:sz w:val="22"/>
                <w:lang w:val="sv-SE" w:eastAsia="sv-SE"/>
              </w:rPr>
              <w:tab/>
            </w:r>
            <w:r>
              <w:rPr>
                <w:webHidden/>
              </w:rPr>
              <w:fldChar w:fldCharType="begin"/>
            </w:r>
            <w:r>
              <w:rPr>
                <w:webHidden/>
              </w:rPr>
              <w:instrText>PAGEREF _Toc30495657 \h</w:instrText>
            </w:r>
            <w:r>
              <w:rPr>
                <w:webHidden/>
              </w:rPr>
              <w:fldChar w:fldCharType="separate"/>
            </w:r>
            <w:r>
              <w:rPr>
                <w:rStyle w:val="IndexLink"/>
              </w:rPr>
              <w:t>Intended Readership</w:t>
              <w:tab/>
              <w:t>6</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58">
            <w:r>
              <w:rPr>
                <w:webHidden/>
                <w:rStyle w:val="IndexLink"/>
                <w:vanish w:val="false"/>
              </w:rPr>
              <w:t>1.3</w:t>
            </w:r>
            <w:r>
              <w:rPr>
                <w:rStyle w:val="IndexLink"/>
                <w:rFonts w:eastAsia="" w:eastAsiaTheme="minorEastAsia"/>
                <w:color w:val="auto"/>
                <w:sz w:val="22"/>
                <w:lang w:val="sv-SE" w:eastAsia="sv-SE"/>
              </w:rPr>
              <w:tab/>
            </w:r>
            <w:r>
              <w:rPr>
                <w:webHidden/>
              </w:rPr>
              <w:fldChar w:fldCharType="begin"/>
            </w:r>
            <w:r>
              <w:rPr>
                <w:webHidden/>
              </w:rPr>
              <w:instrText>PAGEREF _Toc30495658 \h</w:instrText>
            </w:r>
            <w:r>
              <w:rPr>
                <w:webHidden/>
              </w:rPr>
              <w:fldChar w:fldCharType="separate"/>
            </w:r>
            <w:r>
              <w:rPr>
                <w:rStyle w:val="IndexLink"/>
              </w:rPr>
              <w:t>Inputs from Other Projects</w:t>
              <w:tab/>
              <w:t>7</w:t>
            </w:r>
            <w:r>
              <w:rPr>
                <w:webHidden/>
              </w:rPr>
              <w:fldChar w:fldCharType="end"/>
            </w:r>
          </w:hyperlink>
        </w:p>
        <w:p>
          <w:pPr>
            <w:pStyle w:val="Contents1"/>
            <w:tabs>
              <w:tab w:val="left" w:pos="480" w:leader="none"/>
              <w:tab w:val="right" w:pos="9923" w:leader="dot"/>
            </w:tabs>
            <w:rPr>
              <w:rFonts w:eastAsia="" w:eastAsiaTheme="minorEastAsia"/>
              <w:color w:val="auto"/>
              <w:sz w:val="22"/>
              <w:lang w:val="sv-SE" w:eastAsia="sv-SE"/>
            </w:rPr>
          </w:pPr>
          <w:hyperlink w:anchor="_Toc30495659">
            <w:r>
              <w:rPr>
                <w:webHidden/>
                <w:rStyle w:val="IndexLink"/>
                <w:vanish w:val="false"/>
              </w:rPr>
              <w:t>2</w:t>
            </w:r>
            <w:r>
              <w:rPr>
                <w:rStyle w:val="IndexLink"/>
                <w:rFonts w:eastAsia="" w:eastAsiaTheme="minorEastAsia"/>
                <w:color w:val="auto"/>
                <w:sz w:val="22"/>
                <w:lang w:val="sv-SE" w:eastAsia="sv-SE"/>
              </w:rPr>
              <w:tab/>
            </w:r>
            <w:r>
              <w:rPr>
                <w:webHidden/>
              </w:rPr>
              <w:fldChar w:fldCharType="begin"/>
            </w:r>
            <w:r>
              <w:rPr>
                <w:webHidden/>
              </w:rPr>
              <w:instrText>PAGEREF _Toc30495659 \h</w:instrText>
            </w:r>
            <w:r>
              <w:rPr>
                <w:webHidden/>
              </w:rPr>
              <w:fldChar w:fldCharType="separate"/>
            </w:r>
            <w:r>
              <w:rPr>
                <w:rStyle w:val="IndexLink"/>
              </w:rPr>
              <w:t>Service Identification</w:t>
              <w:tab/>
              <w:t>8</w:t>
            </w:r>
            <w:r>
              <w:rPr>
                <w:webHidden/>
              </w:rPr>
              <w:fldChar w:fldCharType="end"/>
            </w:r>
          </w:hyperlink>
        </w:p>
        <w:p>
          <w:pPr>
            <w:pStyle w:val="Contents1"/>
            <w:tabs>
              <w:tab w:val="left" w:pos="480" w:leader="none"/>
              <w:tab w:val="right" w:pos="9923" w:leader="dot"/>
            </w:tabs>
            <w:rPr>
              <w:rFonts w:eastAsia="" w:eastAsiaTheme="minorEastAsia"/>
              <w:color w:val="auto"/>
              <w:sz w:val="22"/>
              <w:lang w:val="sv-SE" w:eastAsia="sv-SE"/>
            </w:rPr>
          </w:pPr>
          <w:hyperlink w:anchor="_Toc30495660">
            <w:r>
              <w:rPr>
                <w:webHidden/>
                <w:rStyle w:val="IndexLink"/>
                <w:vanish w:val="false"/>
              </w:rPr>
              <w:t>3</w:t>
            </w:r>
            <w:r>
              <w:rPr>
                <w:rStyle w:val="IndexLink"/>
                <w:rFonts w:eastAsia="" w:eastAsiaTheme="minorEastAsia"/>
                <w:color w:val="auto"/>
                <w:sz w:val="22"/>
                <w:lang w:val="sv-SE" w:eastAsia="sv-SE"/>
              </w:rPr>
              <w:tab/>
            </w:r>
            <w:r>
              <w:rPr>
                <w:webHidden/>
              </w:rPr>
              <w:fldChar w:fldCharType="begin"/>
            </w:r>
            <w:r>
              <w:rPr>
                <w:webHidden/>
              </w:rPr>
              <w:instrText>PAGEREF _Toc30495660 \h</w:instrText>
            </w:r>
            <w:r>
              <w:rPr>
                <w:webHidden/>
              </w:rPr>
              <w:fldChar w:fldCharType="separate"/>
            </w:r>
            <w:r>
              <w:rPr>
                <w:rStyle w:val="IndexLink"/>
              </w:rPr>
              <w:t>Operational Context</w:t>
              <w:tab/>
              <w:t>9</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61">
            <w:r>
              <w:rPr>
                <w:webHidden/>
                <w:rStyle w:val="IndexLink"/>
                <w:vanish w:val="false"/>
              </w:rPr>
              <w:t>3.1</w:t>
            </w:r>
            <w:r>
              <w:rPr>
                <w:rStyle w:val="IndexLink"/>
                <w:rFonts w:eastAsia="" w:eastAsiaTheme="minorEastAsia"/>
                <w:color w:val="auto"/>
                <w:sz w:val="22"/>
                <w:lang w:val="sv-SE" w:eastAsia="sv-SE"/>
              </w:rPr>
              <w:tab/>
            </w:r>
            <w:r>
              <w:rPr>
                <w:webHidden/>
              </w:rPr>
              <w:fldChar w:fldCharType="begin"/>
            </w:r>
            <w:r>
              <w:rPr>
                <w:webHidden/>
              </w:rPr>
              <w:instrText>PAGEREF _Toc30495661 \h</w:instrText>
            </w:r>
            <w:r>
              <w:rPr>
                <w:webHidden/>
              </w:rPr>
              <w:fldChar w:fldCharType="separate"/>
            </w:r>
            <w:r>
              <w:rPr>
                <w:rStyle w:val="IndexLink"/>
              </w:rPr>
              <w:t>Present Day Operational Context</w:t>
              <w:tab/>
              <w:t>9</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62">
            <w:r>
              <w:rPr>
                <w:webHidden/>
                <w:rStyle w:val="IndexLink"/>
                <w:vanish w:val="false"/>
              </w:rPr>
              <w:t>3.2</w:t>
            </w:r>
            <w:r>
              <w:rPr>
                <w:rStyle w:val="IndexLink"/>
                <w:rFonts w:eastAsia="" w:eastAsiaTheme="minorEastAsia"/>
                <w:color w:val="auto"/>
                <w:sz w:val="22"/>
                <w:lang w:val="sv-SE" w:eastAsia="sv-SE"/>
              </w:rPr>
              <w:tab/>
            </w:r>
            <w:r>
              <w:rPr>
                <w:webHidden/>
              </w:rPr>
              <w:fldChar w:fldCharType="begin"/>
            </w:r>
            <w:r>
              <w:rPr>
                <w:webHidden/>
              </w:rPr>
              <w:instrText>PAGEREF _Toc30495662 \h</w:instrText>
            </w:r>
            <w:r>
              <w:rPr>
                <w:webHidden/>
              </w:rPr>
              <w:fldChar w:fldCharType="separate"/>
            </w:r>
            <w:r>
              <w:rPr>
                <w:rStyle w:val="IndexLink"/>
              </w:rPr>
              <w:t>Envisioned Operational Context</w:t>
              <w:tab/>
              <w:t>10</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63">
            <w:r>
              <w:rPr>
                <w:webHidden/>
                <w:rStyle w:val="IndexLink"/>
                <w:vanish w:val="false"/>
              </w:rPr>
              <w:t>3.3</w:t>
            </w:r>
            <w:r>
              <w:rPr>
                <w:rStyle w:val="IndexLink"/>
                <w:rFonts w:eastAsia="" w:eastAsiaTheme="minorEastAsia"/>
                <w:color w:val="auto"/>
                <w:sz w:val="22"/>
                <w:lang w:val="sv-SE" w:eastAsia="sv-SE"/>
              </w:rPr>
              <w:tab/>
            </w:r>
            <w:r>
              <w:rPr>
                <w:webHidden/>
              </w:rPr>
              <w:fldChar w:fldCharType="begin"/>
            </w:r>
            <w:r>
              <w:rPr>
                <w:webHidden/>
              </w:rPr>
              <w:instrText>PAGEREF _Toc30495663 \h</w:instrText>
            </w:r>
            <w:r>
              <w:rPr>
                <w:webHidden/>
              </w:rPr>
              <w:fldChar w:fldCharType="separate"/>
            </w:r>
            <w:r>
              <w:rPr>
                <w:rStyle w:val="IndexLink"/>
              </w:rPr>
              <w:t>Functional and Non-functional Requirements</w:t>
              <w:tab/>
              <w:t>11</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64">
            <w:r>
              <w:rPr>
                <w:webHidden/>
                <w:rStyle w:val="IndexLink"/>
                <w:vanish w:val="false"/>
              </w:rPr>
              <w:t>3.4</w:t>
            </w:r>
            <w:r>
              <w:rPr>
                <w:rStyle w:val="IndexLink"/>
                <w:rFonts w:eastAsia="" w:eastAsiaTheme="minorEastAsia"/>
                <w:color w:val="auto"/>
                <w:sz w:val="22"/>
                <w:lang w:val="sv-SE" w:eastAsia="sv-SE"/>
              </w:rPr>
              <w:tab/>
            </w:r>
            <w:r>
              <w:rPr>
                <w:webHidden/>
              </w:rPr>
              <w:fldChar w:fldCharType="begin"/>
            </w:r>
            <w:r>
              <w:rPr>
                <w:webHidden/>
              </w:rPr>
              <w:instrText>PAGEREF _Toc30495664 \h</w:instrText>
            </w:r>
            <w:r>
              <w:rPr>
                <w:webHidden/>
              </w:rPr>
              <w:fldChar w:fldCharType="separate"/>
            </w:r>
            <w:r>
              <w:rPr>
                <w:rStyle w:val="IndexLink"/>
              </w:rPr>
              <w:t>Other Constraints</w:t>
              <w:tab/>
              <w:t>13</w:t>
            </w:r>
            <w:r>
              <w:rPr>
                <w:webHidden/>
              </w:rPr>
              <w:fldChar w:fldCharType="end"/>
            </w:r>
          </w:hyperlink>
        </w:p>
        <w:p>
          <w:pPr>
            <w:pStyle w:val="Contents3"/>
            <w:rPr>
              <w:rFonts w:eastAsia="" w:eastAsiaTheme="minorEastAsia"/>
              <w:color w:val="auto"/>
              <w:sz w:val="22"/>
              <w:lang w:val="sv-SE" w:eastAsia="sv-SE"/>
            </w:rPr>
          </w:pPr>
          <w:hyperlink w:anchor="_Toc30495665">
            <w:r>
              <w:rPr>
                <w:webHidden/>
                <w:rStyle w:val="IndexLink"/>
                <w:vanish w:val="false"/>
              </w:rPr>
              <w:t>3.4.1</w:t>
            </w:r>
            <w:r>
              <w:rPr>
                <w:rStyle w:val="IndexLink"/>
                <w:rFonts w:eastAsia="" w:eastAsiaTheme="minorEastAsia"/>
                <w:color w:val="auto"/>
                <w:sz w:val="22"/>
                <w:lang w:val="sv-SE" w:eastAsia="sv-SE"/>
              </w:rPr>
              <w:tab/>
            </w:r>
            <w:r>
              <w:rPr>
                <w:webHidden/>
              </w:rPr>
              <w:fldChar w:fldCharType="begin"/>
            </w:r>
            <w:r>
              <w:rPr>
                <w:webHidden/>
              </w:rPr>
              <w:instrText>PAGEREF _Toc30495665 \h</w:instrText>
            </w:r>
            <w:r>
              <w:rPr>
                <w:webHidden/>
              </w:rPr>
              <w:fldChar w:fldCharType="separate"/>
            </w:r>
            <w:r>
              <w:rPr>
                <w:rStyle w:val="IndexLink"/>
              </w:rPr>
              <w:t>Relevant Industrial Standards</w:t>
              <w:tab/>
              <w:t>13</w:t>
            </w:r>
            <w:r>
              <w:rPr>
                <w:webHidden/>
              </w:rPr>
              <w:fldChar w:fldCharType="end"/>
            </w:r>
          </w:hyperlink>
        </w:p>
        <w:p>
          <w:pPr>
            <w:pStyle w:val="Contents3"/>
            <w:rPr>
              <w:rFonts w:eastAsia="" w:eastAsiaTheme="minorEastAsia"/>
              <w:color w:val="auto"/>
              <w:sz w:val="22"/>
              <w:lang w:val="sv-SE" w:eastAsia="sv-SE"/>
            </w:rPr>
          </w:pPr>
          <w:hyperlink w:anchor="_Toc30495666">
            <w:r>
              <w:rPr>
                <w:webHidden/>
                <w:rStyle w:val="IndexLink"/>
                <w:vanish w:val="false"/>
              </w:rPr>
              <w:t>3.4.2</w:t>
            </w:r>
            <w:r>
              <w:rPr>
                <w:rStyle w:val="IndexLink"/>
                <w:rFonts w:eastAsia="" w:eastAsiaTheme="minorEastAsia"/>
                <w:color w:val="auto"/>
                <w:sz w:val="22"/>
                <w:lang w:val="sv-SE" w:eastAsia="sv-SE"/>
              </w:rPr>
              <w:tab/>
            </w:r>
            <w:r>
              <w:rPr>
                <w:webHidden/>
              </w:rPr>
              <w:fldChar w:fldCharType="begin"/>
            </w:r>
            <w:r>
              <w:rPr>
                <w:webHidden/>
              </w:rPr>
              <w:instrText>PAGEREF _Toc30495666 \h</w:instrText>
            </w:r>
            <w:r>
              <w:rPr>
                <w:webHidden/>
              </w:rPr>
              <w:fldChar w:fldCharType="separate"/>
            </w:r>
            <w:r>
              <w:rPr>
                <w:rStyle w:val="IndexLink"/>
              </w:rPr>
              <w:t>Operational Nodes</w:t>
              <w:tab/>
              <w:t>13</w:t>
            </w:r>
            <w:r>
              <w:rPr>
                <w:webHidden/>
              </w:rPr>
              <w:fldChar w:fldCharType="end"/>
            </w:r>
          </w:hyperlink>
        </w:p>
        <w:p>
          <w:pPr>
            <w:pStyle w:val="Contents3"/>
            <w:rPr>
              <w:rFonts w:eastAsia="" w:eastAsiaTheme="minorEastAsia"/>
              <w:color w:val="auto"/>
              <w:sz w:val="22"/>
              <w:lang w:val="sv-SE" w:eastAsia="sv-SE"/>
            </w:rPr>
          </w:pPr>
          <w:hyperlink w:anchor="_Toc30495667">
            <w:r>
              <w:rPr>
                <w:webHidden/>
                <w:rStyle w:val="IndexLink"/>
                <w:vanish w:val="false"/>
              </w:rPr>
              <w:t>3.4.3</w:t>
            </w:r>
            <w:r>
              <w:rPr>
                <w:rStyle w:val="IndexLink"/>
                <w:rFonts w:eastAsia="" w:eastAsiaTheme="minorEastAsia"/>
                <w:color w:val="auto"/>
                <w:sz w:val="22"/>
                <w:lang w:val="sv-SE" w:eastAsia="sv-SE"/>
              </w:rPr>
              <w:tab/>
            </w:r>
            <w:r>
              <w:rPr>
                <w:webHidden/>
              </w:rPr>
              <w:fldChar w:fldCharType="begin"/>
            </w:r>
            <w:r>
              <w:rPr>
                <w:webHidden/>
              </w:rPr>
              <w:instrText>PAGEREF _Toc30495667 \h</w:instrText>
            </w:r>
            <w:r>
              <w:rPr>
                <w:webHidden/>
              </w:rPr>
              <w:fldChar w:fldCharType="separate"/>
            </w:r>
            <w:r>
              <w:rPr>
                <w:rStyle w:val="IndexLink"/>
              </w:rPr>
              <w:t>Operational Activities</w:t>
              <w:tab/>
              <w:t>13</w:t>
            </w:r>
            <w:r>
              <w:rPr>
                <w:webHidden/>
              </w:rPr>
              <w:fldChar w:fldCharType="end"/>
            </w:r>
          </w:hyperlink>
        </w:p>
        <w:p>
          <w:pPr>
            <w:pStyle w:val="Contents1"/>
            <w:tabs>
              <w:tab w:val="left" w:pos="480" w:leader="none"/>
              <w:tab w:val="right" w:pos="9923" w:leader="dot"/>
            </w:tabs>
            <w:rPr>
              <w:rFonts w:eastAsia="" w:eastAsiaTheme="minorEastAsia"/>
              <w:color w:val="auto"/>
              <w:sz w:val="22"/>
              <w:lang w:val="sv-SE" w:eastAsia="sv-SE"/>
            </w:rPr>
          </w:pPr>
          <w:hyperlink w:anchor="_Toc30495668">
            <w:r>
              <w:rPr>
                <w:webHidden/>
                <w:rStyle w:val="IndexLink"/>
                <w:vanish w:val="false"/>
              </w:rPr>
              <w:t>4</w:t>
            </w:r>
            <w:r>
              <w:rPr>
                <w:rStyle w:val="IndexLink"/>
                <w:rFonts w:eastAsia="" w:eastAsiaTheme="minorEastAsia"/>
                <w:color w:val="auto"/>
                <w:sz w:val="22"/>
                <w:lang w:val="sv-SE" w:eastAsia="sv-SE"/>
              </w:rPr>
              <w:tab/>
            </w:r>
            <w:r>
              <w:rPr>
                <w:webHidden/>
              </w:rPr>
              <w:fldChar w:fldCharType="begin"/>
            </w:r>
            <w:r>
              <w:rPr>
                <w:webHidden/>
              </w:rPr>
              <w:instrText>PAGEREF _Toc30495668 \h</w:instrText>
            </w:r>
            <w:r>
              <w:rPr>
                <w:webHidden/>
              </w:rPr>
              <w:fldChar w:fldCharType="separate"/>
            </w:r>
            <w:r>
              <w:rPr>
                <w:rStyle w:val="IndexLink"/>
              </w:rPr>
              <w:t>Service Overview</w:t>
              <w:tab/>
              <w:t>15</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69">
            <w:r>
              <w:rPr>
                <w:webHidden/>
                <w:rStyle w:val="IndexLink"/>
                <w:vanish w:val="false"/>
              </w:rPr>
              <w:t>4.1</w:t>
            </w:r>
            <w:r>
              <w:rPr>
                <w:rStyle w:val="IndexLink"/>
                <w:rFonts w:eastAsia="" w:eastAsiaTheme="minorEastAsia"/>
                <w:color w:val="auto"/>
                <w:sz w:val="22"/>
                <w:lang w:val="sv-SE" w:eastAsia="sv-SE"/>
              </w:rPr>
              <w:tab/>
            </w:r>
            <w:r>
              <w:rPr>
                <w:webHidden/>
              </w:rPr>
              <w:fldChar w:fldCharType="begin"/>
            </w:r>
            <w:r>
              <w:rPr>
                <w:webHidden/>
              </w:rPr>
              <w:instrText>PAGEREF _Toc30495669 \h</w:instrText>
            </w:r>
            <w:r>
              <w:rPr>
                <w:webHidden/>
              </w:rPr>
              <w:fldChar w:fldCharType="separate"/>
            </w:r>
            <w:r>
              <w:rPr>
                <w:rStyle w:val="IndexLink"/>
              </w:rPr>
              <w:t>Service Interfaces</w:t>
              <w:tab/>
              <w:t>15</w:t>
            </w:r>
            <w:r>
              <w:rPr>
                <w:webHidden/>
              </w:rPr>
              <w:fldChar w:fldCharType="end"/>
            </w:r>
          </w:hyperlink>
        </w:p>
        <w:p>
          <w:pPr>
            <w:pStyle w:val="Contents1"/>
            <w:tabs>
              <w:tab w:val="left" w:pos="480" w:leader="none"/>
              <w:tab w:val="right" w:pos="9923" w:leader="dot"/>
            </w:tabs>
            <w:rPr>
              <w:rFonts w:eastAsia="" w:eastAsiaTheme="minorEastAsia"/>
              <w:color w:val="auto"/>
              <w:sz w:val="22"/>
              <w:lang w:val="sv-SE" w:eastAsia="sv-SE"/>
            </w:rPr>
          </w:pPr>
          <w:hyperlink w:anchor="_Toc30495670">
            <w:r>
              <w:rPr>
                <w:webHidden/>
                <w:rStyle w:val="IndexLink"/>
                <w:vanish w:val="false"/>
              </w:rPr>
              <w:t>5</w:t>
            </w:r>
            <w:r>
              <w:rPr>
                <w:rStyle w:val="IndexLink"/>
                <w:rFonts w:eastAsia="" w:eastAsiaTheme="minorEastAsia"/>
                <w:color w:val="auto"/>
                <w:sz w:val="22"/>
                <w:lang w:val="sv-SE" w:eastAsia="sv-SE"/>
              </w:rPr>
              <w:tab/>
            </w:r>
            <w:r>
              <w:rPr>
                <w:webHidden/>
              </w:rPr>
              <w:fldChar w:fldCharType="begin"/>
            </w:r>
            <w:r>
              <w:rPr>
                <w:webHidden/>
              </w:rPr>
              <w:instrText>PAGEREF _Toc30495670 \h</w:instrText>
            </w:r>
            <w:r>
              <w:rPr>
                <w:webHidden/>
              </w:rPr>
              <w:fldChar w:fldCharType="separate"/>
            </w:r>
            <w:r>
              <w:rPr>
                <w:rStyle w:val="IndexLink"/>
              </w:rPr>
              <w:t>Service Data Model</w:t>
              <w:tab/>
              <w:t>17</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71">
            <w:r>
              <w:rPr>
                <w:webHidden/>
                <w:rStyle w:val="IndexLink"/>
                <w:vanish w:val="false"/>
              </w:rPr>
              <w:t>5.1</w:t>
            </w:r>
            <w:r>
              <w:rPr>
                <w:rStyle w:val="IndexLink"/>
                <w:rFonts w:eastAsia="" w:eastAsiaTheme="minorEastAsia"/>
                <w:color w:val="auto"/>
                <w:sz w:val="22"/>
                <w:lang w:val="sv-SE" w:eastAsia="sv-SE"/>
              </w:rPr>
              <w:tab/>
            </w:r>
            <w:r>
              <w:rPr>
                <w:webHidden/>
              </w:rPr>
              <w:fldChar w:fldCharType="begin"/>
            </w:r>
            <w:r>
              <w:rPr>
                <w:webHidden/>
              </w:rPr>
              <w:instrText>PAGEREF _Toc30495671 \h</w:instrText>
            </w:r>
            <w:r>
              <w:rPr>
                <w:webHidden/>
              </w:rPr>
              <w:fldChar w:fldCharType="separate"/>
            </w:r>
            <w:r>
              <w:rPr>
                <w:rStyle w:val="IndexLink"/>
              </w:rPr>
              <w:t>Service Internal Data Model (optional)</w:t>
              <w:tab/>
              <w:t>17</w:t>
            </w:r>
            <w:r>
              <w:rPr>
                <w:webHidden/>
              </w:rPr>
              <w:fldChar w:fldCharType="end"/>
            </w:r>
          </w:hyperlink>
        </w:p>
        <w:p>
          <w:pPr>
            <w:pStyle w:val="Contents1"/>
            <w:tabs>
              <w:tab w:val="left" w:pos="480" w:leader="none"/>
              <w:tab w:val="right" w:pos="9923" w:leader="dot"/>
            </w:tabs>
            <w:rPr>
              <w:rFonts w:eastAsia="" w:eastAsiaTheme="minorEastAsia"/>
              <w:color w:val="auto"/>
              <w:sz w:val="22"/>
              <w:lang w:val="sv-SE" w:eastAsia="sv-SE"/>
            </w:rPr>
          </w:pPr>
          <w:hyperlink w:anchor="_Toc30495672">
            <w:r>
              <w:rPr>
                <w:webHidden/>
                <w:rStyle w:val="IndexLink"/>
                <w:vanish w:val="false"/>
              </w:rPr>
              <w:t>6</w:t>
            </w:r>
            <w:r>
              <w:rPr>
                <w:rStyle w:val="IndexLink"/>
                <w:rFonts w:eastAsia="" w:eastAsiaTheme="minorEastAsia"/>
                <w:color w:val="auto"/>
                <w:sz w:val="22"/>
                <w:lang w:val="sv-SE" w:eastAsia="sv-SE"/>
              </w:rPr>
              <w:tab/>
            </w:r>
            <w:r>
              <w:rPr>
                <w:webHidden/>
              </w:rPr>
              <w:fldChar w:fldCharType="begin"/>
            </w:r>
            <w:r>
              <w:rPr>
                <w:webHidden/>
              </w:rPr>
              <w:instrText>PAGEREF _Toc30495672 \h</w:instrText>
            </w:r>
            <w:r>
              <w:rPr>
                <w:webHidden/>
              </w:rPr>
              <w:fldChar w:fldCharType="separate"/>
            </w:r>
            <w:r>
              <w:rPr>
                <w:rStyle w:val="IndexLink"/>
              </w:rPr>
              <w:t>Service Interface Specifications</w:t>
              <w:tab/>
              <w:t>18</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73">
            <w:r>
              <w:rPr>
                <w:webHidden/>
                <w:rStyle w:val="IndexLink"/>
                <w:vanish w:val="false"/>
              </w:rPr>
              <w:t>6.1</w:t>
            </w:r>
            <w:r>
              <w:rPr>
                <w:rStyle w:val="IndexLink"/>
                <w:rFonts w:eastAsia="" w:eastAsiaTheme="minorEastAsia"/>
                <w:color w:val="auto"/>
                <w:sz w:val="22"/>
                <w:lang w:val="sv-SE" w:eastAsia="sv-SE"/>
              </w:rPr>
              <w:tab/>
            </w:r>
            <w:r>
              <w:rPr>
                <w:webHidden/>
              </w:rPr>
              <w:fldChar w:fldCharType="begin"/>
            </w:r>
            <w:r>
              <w:rPr>
                <w:webHidden/>
              </w:rPr>
              <w:instrText>PAGEREF _Toc30495673 \h</w:instrText>
            </w:r>
            <w:r>
              <w:rPr>
                <w:webHidden/>
              </w:rPr>
              <w:fldChar w:fldCharType="separate"/>
            </w:r>
            <w:r>
              <w:rPr>
                <w:rStyle w:val="IndexLink"/>
              </w:rPr>
              <w:t>Upload interface</w:t>
              <w:tab/>
              <w:t>18</w:t>
            </w:r>
            <w:r>
              <w:rPr>
                <w:webHidden/>
              </w:rPr>
              <w:fldChar w:fldCharType="end"/>
            </w:r>
          </w:hyperlink>
        </w:p>
        <w:p>
          <w:pPr>
            <w:pStyle w:val="Contents3"/>
            <w:rPr>
              <w:rFonts w:eastAsia="" w:eastAsiaTheme="minorEastAsia"/>
              <w:color w:val="auto"/>
              <w:sz w:val="22"/>
              <w:lang w:val="sv-SE" w:eastAsia="sv-SE"/>
            </w:rPr>
          </w:pPr>
          <w:hyperlink w:anchor="_Toc30495674">
            <w:r>
              <w:rPr>
                <w:webHidden/>
                <w:rStyle w:val="IndexLink"/>
                <w:vanish w:val="false"/>
              </w:rPr>
              <w:t>6.1.1</w:t>
            </w:r>
            <w:r>
              <w:rPr>
                <w:rStyle w:val="IndexLink"/>
                <w:rFonts w:eastAsia="" w:eastAsiaTheme="minorEastAsia"/>
                <w:color w:val="auto"/>
                <w:sz w:val="22"/>
                <w:lang w:val="sv-SE" w:eastAsia="sv-SE"/>
              </w:rPr>
              <w:tab/>
            </w:r>
            <w:r>
              <w:rPr>
                <w:webHidden/>
              </w:rPr>
              <w:fldChar w:fldCharType="begin"/>
            </w:r>
            <w:r>
              <w:rPr>
                <w:webHidden/>
              </w:rPr>
              <w:instrText>PAGEREF _Toc30495674 \h</w:instrText>
            </w:r>
            <w:r>
              <w:rPr>
                <w:webHidden/>
              </w:rPr>
              <w:fldChar w:fldCharType="separate"/>
            </w:r>
            <w:r>
              <w:rPr>
                <w:rStyle w:val="IndexLink"/>
              </w:rPr>
              <w:t>Operation</w:t>
              <w:tab/>
              <w:t>18</w:t>
            </w:r>
            <w:r>
              <w:rPr>
                <w:webHidden/>
              </w:rPr>
              <w:fldChar w:fldCharType="end"/>
            </w:r>
          </w:hyperlink>
        </w:p>
        <w:p>
          <w:pPr>
            <w:pStyle w:val="Contents3"/>
            <w:rPr>
              <w:rFonts w:eastAsia="" w:eastAsiaTheme="minorEastAsia"/>
              <w:color w:val="auto"/>
              <w:sz w:val="22"/>
              <w:lang w:val="sv-SE" w:eastAsia="sv-SE"/>
            </w:rPr>
          </w:pPr>
          <w:hyperlink w:anchor="_Toc30495675">
            <w:r>
              <w:rPr>
                <w:webHidden/>
                <w:rStyle w:val="IndexLink"/>
                <w:rFonts w:eastAsia="Calibri"/>
                <w:vanish w:val="false"/>
              </w:rPr>
              <w:t>6.1.2</w:t>
            </w:r>
            <w:r>
              <w:rPr>
                <w:rStyle w:val="IndexLink"/>
                <w:rFonts w:eastAsia="" w:eastAsiaTheme="minorEastAsia"/>
                <w:color w:val="auto"/>
                <w:sz w:val="22"/>
                <w:lang w:val="sv-SE" w:eastAsia="sv-SE"/>
              </w:rPr>
              <w:tab/>
            </w:r>
            <w:r>
              <w:rPr>
                <w:rStyle w:val="IndexLink"/>
                <w:rFonts w:eastAsia="Calibri"/>
              </w:rPr>
              <w:t>Operation Functionality</w:t>
            </w:r>
            <w:r>
              <w:rPr>
                <w:webHidden/>
              </w:rPr>
              <w:fldChar w:fldCharType="begin"/>
            </w:r>
            <w:r>
              <w:rPr>
                <w:webHidden/>
              </w:rPr>
              <w:instrText>PAGEREF _Toc30495675 \h</w:instrText>
            </w:r>
            <w:r>
              <w:rPr>
                <w:webHidden/>
              </w:rPr>
              <w:fldChar w:fldCharType="separate"/>
            </w:r>
            <w:r>
              <w:rPr>
                <w:rStyle w:val="IndexLink"/>
              </w:rPr>
              <w:tab/>
              <w:t>18</w:t>
            </w:r>
            <w:r>
              <w:rPr>
                <w:webHidden/>
              </w:rPr>
              <w:fldChar w:fldCharType="end"/>
            </w:r>
          </w:hyperlink>
        </w:p>
        <w:p>
          <w:pPr>
            <w:pStyle w:val="Contents3"/>
            <w:rPr>
              <w:rFonts w:eastAsia="" w:eastAsiaTheme="minorEastAsia"/>
              <w:color w:val="auto"/>
              <w:sz w:val="22"/>
              <w:lang w:val="sv-SE" w:eastAsia="sv-SE"/>
            </w:rPr>
          </w:pPr>
          <w:hyperlink w:anchor="_Toc30495676">
            <w:r>
              <w:rPr>
                <w:webHidden/>
                <w:rStyle w:val="IndexLink"/>
                <w:rFonts w:eastAsia="Calibri"/>
                <w:vanish w:val="false"/>
              </w:rPr>
              <w:t>6.1.3</w:t>
            </w:r>
            <w:r>
              <w:rPr>
                <w:rStyle w:val="IndexLink"/>
                <w:rFonts w:eastAsia="" w:eastAsiaTheme="minorEastAsia"/>
                <w:color w:val="auto"/>
                <w:sz w:val="22"/>
                <w:lang w:val="sv-SE" w:eastAsia="sv-SE"/>
              </w:rPr>
              <w:tab/>
            </w:r>
            <w:r>
              <w:rPr>
                <w:rStyle w:val="IndexLink"/>
                <w:rFonts w:eastAsia="Calibri"/>
              </w:rPr>
              <w:t>Operation Parameters</w:t>
            </w:r>
            <w:r>
              <w:rPr>
                <w:webHidden/>
              </w:rPr>
              <w:fldChar w:fldCharType="begin"/>
            </w:r>
            <w:r>
              <w:rPr>
                <w:webHidden/>
              </w:rPr>
              <w:instrText>PAGEREF _Toc30495676 \h</w:instrText>
            </w:r>
            <w:r>
              <w:rPr>
                <w:webHidden/>
              </w:rPr>
              <w:fldChar w:fldCharType="separate"/>
            </w:r>
            <w:r>
              <w:rPr>
                <w:rStyle w:val="IndexLink"/>
              </w:rPr>
              <w:tab/>
              <w:t>18</w:t>
            </w:r>
            <w:r>
              <w:rPr>
                <w:webHidden/>
              </w:rPr>
              <w:fldChar w:fldCharType="end"/>
            </w:r>
          </w:hyperlink>
        </w:p>
        <w:p>
          <w:pPr>
            <w:pStyle w:val="Contents3"/>
            <w:rPr>
              <w:rFonts w:eastAsia="" w:eastAsiaTheme="minorEastAsia"/>
              <w:color w:val="auto"/>
              <w:sz w:val="22"/>
              <w:lang w:val="sv-SE" w:eastAsia="sv-SE"/>
            </w:rPr>
          </w:pPr>
          <w:hyperlink w:anchor="_Toc30495677">
            <w:r>
              <w:rPr>
                <w:webHidden/>
                <w:rStyle w:val="IndexLink"/>
                <w:vanish w:val="false"/>
              </w:rPr>
              <w:t>6.1.4</w:t>
            </w:r>
            <w:r>
              <w:rPr>
                <w:rStyle w:val="IndexLink"/>
                <w:rFonts w:eastAsia="" w:eastAsiaTheme="minorEastAsia"/>
                <w:color w:val="auto"/>
                <w:sz w:val="22"/>
                <w:lang w:val="sv-SE" w:eastAsia="sv-SE"/>
              </w:rPr>
              <w:tab/>
            </w:r>
            <w:r>
              <w:rPr>
                <w:webHidden/>
              </w:rPr>
              <w:fldChar w:fldCharType="begin"/>
            </w:r>
            <w:r>
              <w:rPr>
                <w:webHidden/>
              </w:rPr>
              <w:instrText>PAGEREF _Toc30495677 \h</w:instrText>
            </w:r>
            <w:r>
              <w:rPr>
                <w:webHidden/>
              </w:rPr>
              <w:fldChar w:fldCharType="separate"/>
            </w:r>
            <w:r>
              <w:rPr>
                <w:rStyle w:val="IndexLink"/>
              </w:rPr>
              <w:t>Dependency</w:t>
              <w:tab/>
              <w:t>19</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78">
            <w:r>
              <w:rPr>
                <w:webHidden/>
                <w:rStyle w:val="IndexLink"/>
                <w:vanish w:val="false"/>
              </w:rPr>
              <w:t>6.2</w:t>
            </w:r>
            <w:r>
              <w:rPr>
                <w:rStyle w:val="IndexLink"/>
                <w:rFonts w:eastAsia="" w:eastAsiaTheme="minorEastAsia"/>
                <w:color w:val="auto"/>
                <w:sz w:val="22"/>
                <w:lang w:val="sv-SE" w:eastAsia="sv-SE"/>
              </w:rPr>
              <w:tab/>
            </w:r>
            <w:r>
              <w:rPr>
                <w:webHidden/>
              </w:rPr>
              <w:fldChar w:fldCharType="begin"/>
            </w:r>
            <w:r>
              <w:rPr>
                <w:webHidden/>
              </w:rPr>
              <w:instrText>PAGEREF _Toc30495678 \h</w:instrText>
            </w:r>
            <w:r>
              <w:rPr>
                <w:webHidden/>
              </w:rPr>
              <w:fldChar w:fldCharType="separate"/>
            </w:r>
            <w:r>
              <w:rPr>
                <w:rStyle w:val="IndexLink"/>
              </w:rPr>
              <w:t>Acknowledgement interface</w:t>
              <w:tab/>
              <w:t>19</w:t>
            </w:r>
            <w:r>
              <w:rPr>
                <w:webHidden/>
              </w:rPr>
              <w:fldChar w:fldCharType="end"/>
            </w:r>
          </w:hyperlink>
        </w:p>
        <w:p>
          <w:pPr>
            <w:pStyle w:val="Contents3"/>
            <w:rPr>
              <w:rFonts w:eastAsia="" w:eastAsiaTheme="minorEastAsia"/>
              <w:color w:val="auto"/>
              <w:sz w:val="22"/>
              <w:lang w:val="sv-SE" w:eastAsia="sv-SE"/>
            </w:rPr>
          </w:pPr>
          <w:hyperlink w:anchor="_Toc30495679">
            <w:r>
              <w:rPr>
                <w:webHidden/>
                <w:rStyle w:val="IndexLink"/>
                <w:vanish w:val="false"/>
              </w:rPr>
              <w:t>6.2.1</w:t>
            </w:r>
            <w:r>
              <w:rPr>
                <w:rStyle w:val="IndexLink"/>
                <w:rFonts w:eastAsia="" w:eastAsiaTheme="minorEastAsia"/>
                <w:color w:val="auto"/>
                <w:sz w:val="22"/>
                <w:lang w:val="sv-SE" w:eastAsia="sv-SE"/>
              </w:rPr>
              <w:tab/>
            </w:r>
            <w:r>
              <w:rPr>
                <w:webHidden/>
              </w:rPr>
              <w:fldChar w:fldCharType="begin"/>
            </w:r>
            <w:r>
              <w:rPr>
                <w:webHidden/>
              </w:rPr>
              <w:instrText>PAGEREF _Toc30495679 \h</w:instrText>
            </w:r>
            <w:r>
              <w:rPr>
                <w:webHidden/>
              </w:rPr>
              <w:fldChar w:fldCharType="separate"/>
            </w:r>
            <w:r>
              <w:rPr>
                <w:rStyle w:val="IndexLink"/>
              </w:rPr>
              <w:t>Operation</w:t>
              <w:tab/>
              <w:t>19</w:t>
            </w:r>
            <w:r>
              <w:rPr>
                <w:webHidden/>
              </w:rPr>
              <w:fldChar w:fldCharType="end"/>
            </w:r>
          </w:hyperlink>
        </w:p>
        <w:p>
          <w:pPr>
            <w:pStyle w:val="Contents3"/>
            <w:rPr>
              <w:rFonts w:eastAsia="" w:eastAsiaTheme="minorEastAsia"/>
              <w:color w:val="auto"/>
              <w:sz w:val="22"/>
              <w:lang w:val="sv-SE" w:eastAsia="sv-SE"/>
            </w:rPr>
          </w:pPr>
          <w:hyperlink w:anchor="_Toc30495680">
            <w:r>
              <w:rPr>
                <w:webHidden/>
                <w:rStyle w:val="IndexLink"/>
                <w:vanish w:val="false"/>
              </w:rPr>
              <w:t>6.2.2</w:t>
            </w:r>
            <w:r>
              <w:rPr>
                <w:rStyle w:val="IndexLink"/>
                <w:rFonts w:eastAsia="" w:eastAsiaTheme="minorEastAsia"/>
                <w:color w:val="auto"/>
                <w:sz w:val="22"/>
                <w:lang w:val="sv-SE" w:eastAsia="sv-SE"/>
              </w:rPr>
              <w:tab/>
            </w:r>
            <w:r>
              <w:rPr>
                <w:rStyle w:val="IndexLink"/>
                <w:rFonts w:eastAsia="Calibri"/>
              </w:rPr>
              <w:t>Operation Functionality</w:t>
            </w:r>
            <w:r>
              <w:rPr>
                <w:webHidden/>
              </w:rPr>
              <w:fldChar w:fldCharType="begin"/>
            </w:r>
            <w:r>
              <w:rPr>
                <w:webHidden/>
              </w:rPr>
              <w:instrText>PAGEREF _Toc30495680 \h</w:instrText>
            </w:r>
            <w:r>
              <w:rPr>
                <w:webHidden/>
              </w:rPr>
              <w:fldChar w:fldCharType="separate"/>
            </w:r>
            <w:r>
              <w:rPr>
                <w:rStyle w:val="IndexLink"/>
              </w:rPr>
              <w:tab/>
              <w:t>20</w:t>
            </w:r>
            <w:r>
              <w:rPr>
                <w:webHidden/>
              </w:rPr>
              <w:fldChar w:fldCharType="end"/>
            </w:r>
          </w:hyperlink>
        </w:p>
        <w:p>
          <w:pPr>
            <w:pStyle w:val="Contents3"/>
            <w:rPr>
              <w:rFonts w:eastAsia="" w:eastAsiaTheme="minorEastAsia"/>
              <w:color w:val="auto"/>
              <w:sz w:val="22"/>
              <w:lang w:val="sv-SE" w:eastAsia="sv-SE"/>
            </w:rPr>
          </w:pPr>
          <w:hyperlink w:anchor="_Toc30495681">
            <w:r>
              <w:rPr>
                <w:webHidden/>
                <w:rStyle w:val="IndexLink"/>
                <w:vanish w:val="false"/>
              </w:rPr>
              <w:t>6.2.3</w:t>
            </w:r>
            <w:r>
              <w:rPr>
                <w:rStyle w:val="IndexLink"/>
                <w:rFonts w:eastAsia="" w:eastAsiaTheme="minorEastAsia"/>
                <w:color w:val="auto"/>
                <w:sz w:val="22"/>
                <w:lang w:val="sv-SE" w:eastAsia="sv-SE"/>
              </w:rPr>
              <w:tab/>
            </w:r>
            <w:r>
              <w:rPr>
                <w:webHidden/>
              </w:rPr>
              <w:fldChar w:fldCharType="begin"/>
            </w:r>
            <w:r>
              <w:rPr>
                <w:webHidden/>
              </w:rPr>
              <w:instrText>PAGEREF _Toc30495681 \h</w:instrText>
            </w:r>
            <w:r>
              <w:rPr>
                <w:webHidden/>
              </w:rPr>
              <w:fldChar w:fldCharType="separate"/>
            </w:r>
            <w:r>
              <w:rPr>
                <w:rStyle w:val="IndexLink"/>
              </w:rPr>
              <w:t>Operation Parameters</w:t>
              <w:tab/>
              <w:t>20</w:t>
            </w:r>
            <w:r>
              <w:rPr>
                <w:webHidden/>
              </w:rPr>
              <w:fldChar w:fldCharType="end"/>
            </w:r>
          </w:hyperlink>
        </w:p>
        <w:p>
          <w:pPr>
            <w:pStyle w:val="Contents3"/>
            <w:rPr>
              <w:rFonts w:eastAsia="" w:eastAsiaTheme="minorEastAsia"/>
              <w:color w:val="auto"/>
              <w:sz w:val="22"/>
              <w:lang w:val="sv-SE" w:eastAsia="sv-SE"/>
            </w:rPr>
          </w:pPr>
          <w:hyperlink w:anchor="_Toc30495682">
            <w:r>
              <w:rPr>
                <w:webHidden/>
                <w:rStyle w:val="IndexLink"/>
                <w:vanish w:val="false"/>
              </w:rPr>
              <w:t>6.2.4</w:t>
            </w:r>
            <w:r>
              <w:rPr>
                <w:rStyle w:val="IndexLink"/>
                <w:rFonts w:eastAsia="" w:eastAsiaTheme="minorEastAsia"/>
                <w:color w:val="auto"/>
                <w:sz w:val="22"/>
                <w:lang w:val="sv-SE" w:eastAsia="sv-SE"/>
              </w:rPr>
              <w:tab/>
            </w:r>
            <w:r>
              <w:rPr>
                <w:webHidden/>
              </w:rPr>
              <w:fldChar w:fldCharType="begin"/>
            </w:r>
            <w:r>
              <w:rPr>
                <w:webHidden/>
              </w:rPr>
              <w:instrText>PAGEREF _Toc30495682 \h</w:instrText>
            </w:r>
            <w:r>
              <w:rPr>
                <w:webHidden/>
              </w:rPr>
              <w:fldChar w:fldCharType="separate"/>
            </w:r>
            <w:r>
              <w:rPr>
                <w:rStyle w:val="IndexLink"/>
              </w:rPr>
              <w:t>Dependency</w:t>
              <w:tab/>
              <w:t>20</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83">
            <w:r>
              <w:rPr>
                <w:webHidden/>
                <w:rStyle w:val="IndexLink"/>
                <w:vanish w:val="false"/>
              </w:rPr>
              <w:t>6.3</w:t>
            </w:r>
            <w:r>
              <w:rPr>
                <w:rStyle w:val="IndexLink"/>
                <w:rFonts w:eastAsia="" w:eastAsiaTheme="minorEastAsia"/>
                <w:color w:val="auto"/>
                <w:sz w:val="22"/>
                <w:lang w:val="sv-SE" w:eastAsia="sv-SE"/>
              </w:rPr>
              <w:tab/>
            </w:r>
            <w:r>
              <w:rPr>
                <w:rStyle w:val="IndexLink"/>
                <w:rFonts w:eastAsia="Calibri"/>
              </w:rPr>
              <w:t>Get Interface</w:t>
            </w:r>
            <w:r>
              <w:rPr>
                <w:webHidden/>
              </w:rPr>
              <w:fldChar w:fldCharType="begin"/>
            </w:r>
            <w:r>
              <w:rPr>
                <w:webHidden/>
              </w:rPr>
              <w:instrText>PAGEREF _Toc30495683 \h</w:instrText>
            </w:r>
            <w:r>
              <w:rPr>
                <w:webHidden/>
              </w:rPr>
              <w:fldChar w:fldCharType="separate"/>
            </w:r>
            <w:r>
              <w:rPr>
                <w:rStyle w:val="IndexLink"/>
              </w:rPr>
              <w:tab/>
              <w:t>20</w:t>
            </w:r>
            <w:r>
              <w:rPr>
                <w:webHidden/>
              </w:rPr>
              <w:fldChar w:fldCharType="end"/>
            </w:r>
          </w:hyperlink>
        </w:p>
        <w:p>
          <w:pPr>
            <w:pStyle w:val="Contents3"/>
            <w:rPr>
              <w:rFonts w:eastAsia="" w:eastAsiaTheme="minorEastAsia"/>
              <w:color w:val="auto"/>
              <w:sz w:val="22"/>
              <w:lang w:val="sv-SE" w:eastAsia="sv-SE"/>
            </w:rPr>
          </w:pPr>
          <w:hyperlink w:anchor="_Toc30495684">
            <w:r>
              <w:rPr>
                <w:webHidden/>
                <w:rStyle w:val="IndexLink"/>
                <w:rFonts w:eastAsia="Calibri"/>
                <w:vanish w:val="false"/>
              </w:rPr>
              <w:t>6.3.1</w:t>
            </w:r>
            <w:r>
              <w:rPr>
                <w:rStyle w:val="IndexLink"/>
                <w:rFonts w:eastAsia="" w:eastAsiaTheme="minorEastAsia"/>
                <w:color w:val="auto"/>
                <w:sz w:val="22"/>
                <w:lang w:val="sv-SE" w:eastAsia="sv-SE"/>
              </w:rPr>
              <w:tab/>
            </w:r>
            <w:r>
              <w:rPr>
                <w:rStyle w:val="IndexLink"/>
                <w:rFonts w:eastAsia="Calibri"/>
              </w:rPr>
              <w:t>Operation</w:t>
            </w:r>
            <w:r>
              <w:rPr>
                <w:webHidden/>
              </w:rPr>
              <w:fldChar w:fldCharType="begin"/>
            </w:r>
            <w:r>
              <w:rPr>
                <w:webHidden/>
              </w:rPr>
              <w:instrText>PAGEREF _Toc30495684 \h</w:instrText>
            </w:r>
            <w:r>
              <w:rPr>
                <w:webHidden/>
              </w:rPr>
              <w:fldChar w:fldCharType="separate"/>
            </w:r>
            <w:r>
              <w:rPr>
                <w:rStyle w:val="IndexLink"/>
              </w:rPr>
              <w:tab/>
              <w:t>20</w:t>
            </w:r>
            <w:r>
              <w:rPr>
                <w:webHidden/>
              </w:rPr>
              <w:fldChar w:fldCharType="end"/>
            </w:r>
          </w:hyperlink>
        </w:p>
        <w:p>
          <w:pPr>
            <w:pStyle w:val="Contents3"/>
            <w:rPr>
              <w:rFonts w:eastAsia="" w:eastAsiaTheme="minorEastAsia"/>
              <w:color w:val="auto"/>
              <w:sz w:val="22"/>
              <w:lang w:val="sv-SE" w:eastAsia="sv-SE"/>
            </w:rPr>
          </w:pPr>
          <w:hyperlink w:anchor="_Toc30495685">
            <w:r>
              <w:rPr>
                <w:webHidden/>
                <w:rStyle w:val="IndexLink"/>
                <w:rFonts w:eastAsia="Calibri"/>
                <w:vanish w:val="false"/>
              </w:rPr>
              <w:t>6.3.2</w:t>
            </w:r>
            <w:r>
              <w:rPr>
                <w:rStyle w:val="IndexLink"/>
                <w:rFonts w:eastAsia="" w:eastAsiaTheme="minorEastAsia"/>
                <w:color w:val="auto"/>
                <w:sz w:val="22"/>
                <w:lang w:val="sv-SE" w:eastAsia="sv-SE"/>
              </w:rPr>
              <w:tab/>
            </w:r>
            <w:r>
              <w:rPr>
                <w:rStyle w:val="IndexLink"/>
                <w:rFonts w:eastAsia="Calibri"/>
              </w:rPr>
              <w:t>Operation Functionality</w:t>
            </w:r>
            <w:r>
              <w:rPr>
                <w:webHidden/>
              </w:rPr>
              <w:fldChar w:fldCharType="begin"/>
            </w:r>
            <w:r>
              <w:rPr>
                <w:webHidden/>
              </w:rPr>
              <w:instrText>PAGEREF _Toc30495685 \h</w:instrText>
            </w:r>
            <w:r>
              <w:rPr>
                <w:webHidden/>
              </w:rPr>
              <w:fldChar w:fldCharType="separate"/>
            </w:r>
            <w:r>
              <w:rPr>
                <w:rStyle w:val="IndexLink"/>
              </w:rPr>
              <w:tab/>
              <w:t>21</w:t>
            </w:r>
            <w:r>
              <w:rPr>
                <w:webHidden/>
              </w:rPr>
              <w:fldChar w:fldCharType="end"/>
            </w:r>
          </w:hyperlink>
        </w:p>
        <w:p>
          <w:pPr>
            <w:pStyle w:val="Contents3"/>
            <w:rPr>
              <w:rFonts w:eastAsia="" w:eastAsiaTheme="minorEastAsia"/>
              <w:color w:val="auto"/>
              <w:sz w:val="22"/>
              <w:lang w:val="sv-SE" w:eastAsia="sv-SE"/>
            </w:rPr>
          </w:pPr>
          <w:hyperlink w:anchor="_Toc30495686">
            <w:r>
              <w:rPr>
                <w:webHidden/>
                <w:rStyle w:val="IndexLink"/>
                <w:rFonts w:eastAsia="Calibri"/>
                <w:vanish w:val="false"/>
              </w:rPr>
              <w:t>6.3.3</w:t>
            </w:r>
            <w:r>
              <w:rPr>
                <w:rStyle w:val="IndexLink"/>
                <w:rFonts w:eastAsia="" w:eastAsiaTheme="minorEastAsia"/>
                <w:color w:val="auto"/>
                <w:sz w:val="22"/>
                <w:lang w:val="sv-SE" w:eastAsia="sv-SE"/>
              </w:rPr>
              <w:tab/>
            </w:r>
            <w:r>
              <w:rPr>
                <w:rStyle w:val="IndexLink"/>
                <w:rFonts w:eastAsia="Calibri"/>
              </w:rPr>
              <w:t>Operation Parameters</w:t>
            </w:r>
            <w:r>
              <w:rPr>
                <w:webHidden/>
              </w:rPr>
              <w:fldChar w:fldCharType="begin"/>
            </w:r>
            <w:r>
              <w:rPr>
                <w:webHidden/>
              </w:rPr>
              <w:instrText>PAGEREF _Toc30495686 \h</w:instrText>
            </w:r>
            <w:r>
              <w:rPr>
                <w:webHidden/>
              </w:rPr>
              <w:fldChar w:fldCharType="separate"/>
            </w:r>
            <w:r>
              <w:rPr>
                <w:rStyle w:val="IndexLink"/>
              </w:rPr>
              <w:tab/>
              <w:t>21</w:t>
            </w:r>
            <w:r>
              <w:rPr>
                <w:webHidden/>
              </w:rPr>
              <w:fldChar w:fldCharType="end"/>
            </w:r>
          </w:hyperlink>
        </w:p>
        <w:p>
          <w:pPr>
            <w:pStyle w:val="Contents3"/>
            <w:rPr>
              <w:rFonts w:eastAsia="" w:eastAsiaTheme="minorEastAsia"/>
              <w:color w:val="auto"/>
              <w:sz w:val="22"/>
              <w:lang w:val="sv-SE" w:eastAsia="sv-SE"/>
            </w:rPr>
          </w:pPr>
          <w:hyperlink w:anchor="_Toc30495687">
            <w:r>
              <w:rPr>
                <w:webHidden/>
                <w:rStyle w:val="IndexLink"/>
                <w:vanish w:val="false"/>
              </w:rPr>
              <w:t>6.3.4</w:t>
            </w:r>
            <w:r>
              <w:rPr>
                <w:rStyle w:val="IndexLink"/>
                <w:rFonts w:eastAsia="" w:eastAsiaTheme="minorEastAsia"/>
                <w:color w:val="auto"/>
                <w:sz w:val="22"/>
                <w:lang w:val="sv-SE" w:eastAsia="sv-SE"/>
              </w:rPr>
              <w:tab/>
            </w:r>
            <w:r>
              <w:rPr>
                <w:webHidden/>
              </w:rPr>
              <w:fldChar w:fldCharType="begin"/>
            </w:r>
            <w:r>
              <w:rPr>
                <w:webHidden/>
              </w:rPr>
              <w:instrText>PAGEREF _Toc30495687 \h</w:instrText>
            </w:r>
            <w:r>
              <w:rPr>
                <w:webHidden/>
              </w:rPr>
              <w:fldChar w:fldCharType="separate"/>
            </w:r>
            <w:r>
              <w:rPr>
                <w:rStyle w:val="IndexLink"/>
              </w:rPr>
              <w:t>Dependency</w:t>
              <w:tab/>
              <w:t>22</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88">
            <w:r>
              <w:rPr>
                <w:webHidden/>
                <w:rStyle w:val="IndexLink"/>
                <w:vanish w:val="false"/>
              </w:rPr>
              <w:t>6.4</w:t>
            </w:r>
            <w:r>
              <w:rPr>
                <w:rStyle w:val="IndexLink"/>
                <w:rFonts w:eastAsia="" w:eastAsiaTheme="minorEastAsia"/>
                <w:color w:val="auto"/>
                <w:sz w:val="22"/>
                <w:lang w:val="sv-SE" w:eastAsia="sv-SE"/>
              </w:rPr>
              <w:tab/>
            </w:r>
            <w:r>
              <w:rPr>
                <w:rStyle w:val="IndexLink"/>
                <w:rFonts w:eastAsia="Calibri"/>
              </w:rPr>
              <w:t>Get List Interface</w:t>
            </w:r>
            <w:r>
              <w:rPr>
                <w:webHidden/>
              </w:rPr>
              <w:fldChar w:fldCharType="begin"/>
            </w:r>
            <w:r>
              <w:rPr>
                <w:webHidden/>
              </w:rPr>
              <w:instrText>PAGEREF _Toc30495688 \h</w:instrText>
            </w:r>
            <w:r>
              <w:rPr>
                <w:webHidden/>
              </w:rPr>
              <w:fldChar w:fldCharType="separate"/>
            </w:r>
            <w:r>
              <w:rPr>
                <w:rStyle w:val="IndexLink"/>
              </w:rPr>
              <w:tab/>
              <w:t>22</w:t>
            </w:r>
            <w:r>
              <w:rPr>
                <w:webHidden/>
              </w:rPr>
              <w:fldChar w:fldCharType="end"/>
            </w:r>
          </w:hyperlink>
        </w:p>
        <w:p>
          <w:pPr>
            <w:pStyle w:val="Contents3"/>
            <w:rPr>
              <w:rFonts w:eastAsia="" w:eastAsiaTheme="minorEastAsia"/>
              <w:color w:val="auto"/>
              <w:sz w:val="22"/>
              <w:lang w:val="sv-SE" w:eastAsia="sv-SE"/>
            </w:rPr>
          </w:pPr>
          <w:hyperlink w:anchor="_Toc30495689">
            <w:r>
              <w:rPr>
                <w:webHidden/>
                <w:rStyle w:val="IndexLink"/>
                <w:rFonts w:eastAsia="Calibri"/>
                <w:vanish w:val="false"/>
              </w:rPr>
              <w:t>6.4.1</w:t>
            </w:r>
            <w:r>
              <w:rPr>
                <w:rStyle w:val="IndexLink"/>
                <w:rFonts w:eastAsia="" w:eastAsiaTheme="minorEastAsia"/>
                <w:color w:val="auto"/>
                <w:sz w:val="22"/>
                <w:lang w:val="sv-SE" w:eastAsia="sv-SE"/>
              </w:rPr>
              <w:tab/>
            </w:r>
            <w:r>
              <w:rPr>
                <w:rStyle w:val="IndexLink"/>
                <w:rFonts w:eastAsia="Calibri"/>
              </w:rPr>
              <w:t>Operation</w:t>
            </w:r>
            <w:r>
              <w:rPr>
                <w:webHidden/>
              </w:rPr>
              <w:fldChar w:fldCharType="begin"/>
            </w:r>
            <w:r>
              <w:rPr>
                <w:webHidden/>
              </w:rPr>
              <w:instrText>PAGEREF _Toc30495689 \h</w:instrText>
            </w:r>
            <w:r>
              <w:rPr>
                <w:webHidden/>
              </w:rPr>
              <w:fldChar w:fldCharType="separate"/>
            </w:r>
            <w:r>
              <w:rPr>
                <w:rStyle w:val="IndexLink"/>
              </w:rPr>
              <w:tab/>
              <w:t>22</w:t>
            </w:r>
            <w:r>
              <w:rPr>
                <w:webHidden/>
              </w:rPr>
              <w:fldChar w:fldCharType="end"/>
            </w:r>
          </w:hyperlink>
        </w:p>
        <w:p>
          <w:pPr>
            <w:pStyle w:val="Contents3"/>
            <w:rPr>
              <w:rFonts w:eastAsia="" w:eastAsiaTheme="minorEastAsia"/>
              <w:color w:val="auto"/>
              <w:sz w:val="22"/>
              <w:lang w:val="sv-SE" w:eastAsia="sv-SE"/>
            </w:rPr>
          </w:pPr>
          <w:hyperlink w:anchor="_Toc30495690">
            <w:r>
              <w:rPr>
                <w:webHidden/>
                <w:rStyle w:val="IndexLink"/>
                <w:rFonts w:eastAsia="Calibri"/>
                <w:vanish w:val="false"/>
              </w:rPr>
              <w:t>6.4.2</w:t>
            </w:r>
            <w:r>
              <w:rPr>
                <w:rStyle w:val="IndexLink"/>
                <w:rFonts w:eastAsia="" w:eastAsiaTheme="minorEastAsia"/>
                <w:color w:val="auto"/>
                <w:sz w:val="22"/>
                <w:lang w:val="sv-SE" w:eastAsia="sv-SE"/>
              </w:rPr>
              <w:tab/>
            </w:r>
            <w:r>
              <w:rPr>
                <w:rStyle w:val="IndexLink"/>
                <w:rFonts w:eastAsia="Calibri"/>
              </w:rPr>
              <w:t>Operation Functionality</w:t>
            </w:r>
            <w:r>
              <w:rPr>
                <w:webHidden/>
              </w:rPr>
              <w:fldChar w:fldCharType="begin"/>
            </w:r>
            <w:r>
              <w:rPr>
                <w:webHidden/>
              </w:rPr>
              <w:instrText>PAGEREF _Toc30495690 \h</w:instrText>
            </w:r>
            <w:r>
              <w:rPr>
                <w:webHidden/>
              </w:rPr>
              <w:fldChar w:fldCharType="separate"/>
            </w:r>
            <w:r>
              <w:rPr>
                <w:rStyle w:val="IndexLink"/>
              </w:rPr>
              <w:tab/>
              <w:t>22</w:t>
            </w:r>
            <w:r>
              <w:rPr>
                <w:webHidden/>
              </w:rPr>
              <w:fldChar w:fldCharType="end"/>
            </w:r>
          </w:hyperlink>
        </w:p>
        <w:p>
          <w:pPr>
            <w:pStyle w:val="Contents3"/>
            <w:rPr>
              <w:rFonts w:eastAsia="" w:eastAsiaTheme="minorEastAsia"/>
              <w:color w:val="auto"/>
              <w:sz w:val="22"/>
              <w:lang w:val="sv-SE" w:eastAsia="sv-SE"/>
            </w:rPr>
          </w:pPr>
          <w:hyperlink w:anchor="_Toc30495691">
            <w:r>
              <w:rPr>
                <w:webHidden/>
                <w:rStyle w:val="IndexLink"/>
                <w:rFonts w:eastAsia="Calibri"/>
                <w:vanish w:val="false"/>
              </w:rPr>
              <w:t>6.4.3</w:t>
            </w:r>
            <w:r>
              <w:rPr>
                <w:rStyle w:val="IndexLink"/>
                <w:rFonts w:eastAsia="" w:eastAsiaTheme="minorEastAsia"/>
                <w:color w:val="auto"/>
                <w:sz w:val="22"/>
                <w:lang w:val="sv-SE" w:eastAsia="sv-SE"/>
              </w:rPr>
              <w:tab/>
            </w:r>
            <w:r>
              <w:rPr>
                <w:rStyle w:val="IndexLink"/>
                <w:rFonts w:eastAsia="Calibri"/>
              </w:rPr>
              <w:t>Operation Parameters</w:t>
            </w:r>
            <w:r>
              <w:rPr>
                <w:webHidden/>
              </w:rPr>
              <w:fldChar w:fldCharType="begin"/>
            </w:r>
            <w:r>
              <w:rPr>
                <w:webHidden/>
              </w:rPr>
              <w:instrText>PAGEREF _Toc30495691 \h</w:instrText>
            </w:r>
            <w:r>
              <w:rPr>
                <w:webHidden/>
              </w:rPr>
              <w:fldChar w:fldCharType="separate"/>
            </w:r>
            <w:r>
              <w:rPr>
                <w:rStyle w:val="IndexLink"/>
              </w:rPr>
              <w:tab/>
              <w:t>22</w:t>
            </w:r>
            <w:r>
              <w:rPr>
                <w:webHidden/>
              </w:rPr>
              <w:fldChar w:fldCharType="end"/>
            </w:r>
          </w:hyperlink>
        </w:p>
        <w:p>
          <w:pPr>
            <w:pStyle w:val="Contents3"/>
            <w:rPr>
              <w:rFonts w:eastAsia="" w:eastAsiaTheme="minorEastAsia"/>
              <w:color w:val="auto"/>
              <w:sz w:val="22"/>
              <w:lang w:val="sv-SE" w:eastAsia="sv-SE"/>
            </w:rPr>
          </w:pPr>
          <w:hyperlink w:anchor="_Toc30495692">
            <w:r>
              <w:rPr>
                <w:webHidden/>
                <w:rStyle w:val="IndexLink"/>
                <w:vanish w:val="false"/>
              </w:rPr>
              <w:t>6.4.4</w:t>
            </w:r>
            <w:r>
              <w:rPr>
                <w:rStyle w:val="IndexLink"/>
                <w:rFonts w:eastAsia="" w:eastAsiaTheme="minorEastAsia"/>
                <w:color w:val="auto"/>
                <w:sz w:val="22"/>
                <w:lang w:val="sv-SE" w:eastAsia="sv-SE"/>
              </w:rPr>
              <w:tab/>
            </w:r>
            <w:r>
              <w:rPr>
                <w:webHidden/>
              </w:rPr>
              <w:fldChar w:fldCharType="begin"/>
            </w:r>
            <w:r>
              <w:rPr>
                <w:webHidden/>
              </w:rPr>
              <w:instrText>PAGEREF _Toc30495692 \h</w:instrText>
            </w:r>
            <w:r>
              <w:rPr>
                <w:webHidden/>
              </w:rPr>
              <w:fldChar w:fldCharType="separate"/>
            </w:r>
            <w:r>
              <w:rPr>
                <w:rStyle w:val="IndexLink"/>
              </w:rPr>
              <w:t>Dependency</w:t>
              <w:tab/>
              <w:t>23</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93">
            <w:r>
              <w:rPr>
                <w:webHidden/>
                <w:rStyle w:val="IndexLink"/>
                <w:vanish w:val="false"/>
              </w:rPr>
              <w:t>6.5</w:t>
            </w:r>
            <w:r>
              <w:rPr>
                <w:rStyle w:val="IndexLink"/>
                <w:rFonts w:eastAsia="" w:eastAsiaTheme="minorEastAsia"/>
                <w:color w:val="auto"/>
                <w:sz w:val="22"/>
                <w:lang w:val="sv-SE" w:eastAsia="sv-SE"/>
              </w:rPr>
              <w:tab/>
            </w:r>
            <w:r>
              <w:rPr>
                <w:rStyle w:val="IndexLink"/>
                <w:rFonts w:eastAsia="Calibri"/>
              </w:rPr>
              <w:t>Subscribe Interface</w:t>
            </w:r>
            <w:r>
              <w:rPr>
                <w:webHidden/>
              </w:rPr>
              <w:fldChar w:fldCharType="begin"/>
            </w:r>
            <w:r>
              <w:rPr>
                <w:webHidden/>
              </w:rPr>
              <w:instrText>PAGEREF _Toc30495693 \h</w:instrText>
            </w:r>
            <w:r>
              <w:rPr>
                <w:webHidden/>
              </w:rPr>
              <w:fldChar w:fldCharType="separate"/>
            </w:r>
            <w:r>
              <w:rPr>
                <w:rStyle w:val="IndexLink"/>
              </w:rPr>
              <w:tab/>
              <w:t>23</w:t>
            </w:r>
            <w:r>
              <w:rPr>
                <w:webHidden/>
              </w:rPr>
              <w:fldChar w:fldCharType="end"/>
            </w:r>
          </w:hyperlink>
        </w:p>
        <w:p>
          <w:pPr>
            <w:pStyle w:val="Contents3"/>
            <w:rPr>
              <w:rFonts w:eastAsia="" w:eastAsiaTheme="minorEastAsia"/>
              <w:color w:val="auto"/>
              <w:sz w:val="22"/>
              <w:lang w:val="sv-SE" w:eastAsia="sv-SE"/>
            </w:rPr>
          </w:pPr>
          <w:hyperlink w:anchor="_Toc30495694">
            <w:r>
              <w:rPr>
                <w:webHidden/>
                <w:rStyle w:val="IndexLink"/>
                <w:rFonts w:eastAsia="Calibri"/>
                <w:vanish w:val="false"/>
              </w:rPr>
              <w:t>6.5.1</w:t>
            </w:r>
            <w:r>
              <w:rPr>
                <w:rStyle w:val="IndexLink"/>
                <w:rFonts w:eastAsia="" w:eastAsiaTheme="minorEastAsia"/>
                <w:color w:val="auto"/>
                <w:sz w:val="22"/>
                <w:lang w:val="sv-SE" w:eastAsia="sv-SE"/>
              </w:rPr>
              <w:tab/>
            </w:r>
            <w:r>
              <w:rPr>
                <w:rStyle w:val="IndexLink"/>
                <w:rFonts w:eastAsia="Calibri"/>
              </w:rPr>
              <w:t>Operation</w:t>
            </w:r>
            <w:r>
              <w:rPr>
                <w:webHidden/>
              </w:rPr>
              <w:fldChar w:fldCharType="begin"/>
            </w:r>
            <w:r>
              <w:rPr>
                <w:webHidden/>
              </w:rPr>
              <w:instrText>PAGEREF _Toc30495694 \h</w:instrText>
            </w:r>
            <w:r>
              <w:rPr>
                <w:webHidden/>
              </w:rPr>
              <w:fldChar w:fldCharType="separate"/>
            </w:r>
            <w:r>
              <w:rPr>
                <w:rStyle w:val="IndexLink"/>
              </w:rPr>
              <w:tab/>
              <w:t>23</w:t>
            </w:r>
            <w:r>
              <w:rPr>
                <w:webHidden/>
              </w:rPr>
              <w:fldChar w:fldCharType="end"/>
            </w:r>
          </w:hyperlink>
        </w:p>
        <w:p>
          <w:pPr>
            <w:pStyle w:val="Contents3"/>
            <w:rPr>
              <w:rFonts w:eastAsia="" w:eastAsiaTheme="minorEastAsia"/>
              <w:color w:val="auto"/>
              <w:sz w:val="22"/>
              <w:lang w:val="sv-SE" w:eastAsia="sv-SE"/>
            </w:rPr>
          </w:pPr>
          <w:hyperlink w:anchor="_Toc30495695">
            <w:r>
              <w:rPr>
                <w:webHidden/>
                <w:rStyle w:val="IndexLink"/>
                <w:rFonts w:eastAsia="Calibri"/>
                <w:vanish w:val="false"/>
              </w:rPr>
              <w:t>6.5.2</w:t>
            </w:r>
            <w:r>
              <w:rPr>
                <w:rStyle w:val="IndexLink"/>
                <w:rFonts w:eastAsia="" w:eastAsiaTheme="minorEastAsia"/>
                <w:color w:val="auto"/>
                <w:sz w:val="22"/>
                <w:lang w:val="sv-SE" w:eastAsia="sv-SE"/>
              </w:rPr>
              <w:tab/>
            </w:r>
            <w:r>
              <w:rPr>
                <w:rStyle w:val="IndexLink"/>
                <w:rFonts w:eastAsia="Calibri"/>
              </w:rPr>
              <w:t>Operation Functionality</w:t>
            </w:r>
            <w:r>
              <w:rPr>
                <w:webHidden/>
              </w:rPr>
              <w:fldChar w:fldCharType="begin"/>
            </w:r>
            <w:r>
              <w:rPr>
                <w:webHidden/>
              </w:rPr>
              <w:instrText>PAGEREF _Toc30495695 \h</w:instrText>
            </w:r>
            <w:r>
              <w:rPr>
                <w:webHidden/>
              </w:rPr>
              <w:fldChar w:fldCharType="separate"/>
            </w:r>
            <w:r>
              <w:rPr>
                <w:rStyle w:val="IndexLink"/>
              </w:rPr>
              <w:tab/>
              <w:t>24</w:t>
            </w:r>
            <w:r>
              <w:rPr>
                <w:webHidden/>
              </w:rPr>
              <w:fldChar w:fldCharType="end"/>
            </w:r>
          </w:hyperlink>
        </w:p>
        <w:p>
          <w:pPr>
            <w:pStyle w:val="Contents3"/>
            <w:rPr>
              <w:rFonts w:eastAsia="" w:eastAsiaTheme="minorEastAsia"/>
              <w:color w:val="auto"/>
              <w:sz w:val="22"/>
              <w:lang w:val="sv-SE" w:eastAsia="sv-SE"/>
            </w:rPr>
          </w:pPr>
          <w:hyperlink w:anchor="_Toc30495696">
            <w:r>
              <w:rPr>
                <w:webHidden/>
                <w:rStyle w:val="IndexLink"/>
                <w:rFonts w:eastAsia="Calibri"/>
                <w:vanish w:val="false"/>
              </w:rPr>
              <w:t>6.5.3</w:t>
            </w:r>
            <w:r>
              <w:rPr>
                <w:rStyle w:val="IndexLink"/>
                <w:rFonts w:eastAsia="" w:eastAsiaTheme="minorEastAsia"/>
                <w:color w:val="auto"/>
                <w:sz w:val="22"/>
                <w:lang w:val="sv-SE" w:eastAsia="sv-SE"/>
              </w:rPr>
              <w:tab/>
            </w:r>
            <w:r>
              <w:rPr>
                <w:rStyle w:val="IndexLink"/>
                <w:rFonts w:eastAsia="Calibri"/>
              </w:rPr>
              <w:t>Operation Parameters</w:t>
            </w:r>
            <w:r>
              <w:rPr>
                <w:webHidden/>
              </w:rPr>
              <w:fldChar w:fldCharType="begin"/>
            </w:r>
            <w:r>
              <w:rPr>
                <w:webHidden/>
              </w:rPr>
              <w:instrText>PAGEREF _Toc30495696 \h</w:instrText>
            </w:r>
            <w:r>
              <w:rPr>
                <w:webHidden/>
              </w:rPr>
              <w:fldChar w:fldCharType="separate"/>
            </w:r>
            <w:r>
              <w:rPr>
                <w:rStyle w:val="IndexLink"/>
              </w:rPr>
              <w:tab/>
              <w:t>24</w:t>
            </w:r>
            <w:r>
              <w:rPr>
                <w:webHidden/>
              </w:rPr>
              <w:fldChar w:fldCharType="end"/>
            </w:r>
          </w:hyperlink>
        </w:p>
        <w:p>
          <w:pPr>
            <w:pStyle w:val="Contents3"/>
            <w:rPr>
              <w:rFonts w:eastAsia="" w:eastAsiaTheme="minorEastAsia"/>
              <w:color w:val="auto"/>
              <w:sz w:val="22"/>
              <w:lang w:val="sv-SE" w:eastAsia="sv-SE"/>
            </w:rPr>
          </w:pPr>
          <w:hyperlink w:anchor="_Toc30495697">
            <w:r>
              <w:rPr>
                <w:webHidden/>
                <w:rStyle w:val="IndexLink"/>
                <w:vanish w:val="false"/>
              </w:rPr>
              <w:t>6.5.4</w:t>
            </w:r>
            <w:r>
              <w:rPr>
                <w:rStyle w:val="IndexLink"/>
                <w:rFonts w:eastAsia="" w:eastAsiaTheme="minorEastAsia"/>
                <w:color w:val="auto"/>
                <w:sz w:val="22"/>
                <w:lang w:val="sv-SE" w:eastAsia="sv-SE"/>
              </w:rPr>
              <w:tab/>
            </w:r>
            <w:r>
              <w:rPr>
                <w:webHidden/>
              </w:rPr>
              <w:fldChar w:fldCharType="begin"/>
            </w:r>
            <w:r>
              <w:rPr>
                <w:webHidden/>
              </w:rPr>
              <w:instrText>PAGEREF _Toc30495697 \h</w:instrText>
            </w:r>
            <w:r>
              <w:rPr>
                <w:webHidden/>
              </w:rPr>
              <w:fldChar w:fldCharType="separate"/>
            </w:r>
            <w:r>
              <w:rPr>
                <w:rStyle w:val="IndexLink"/>
              </w:rPr>
              <w:t>Dependency</w:t>
              <w:tab/>
              <w:t>25</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698">
            <w:r>
              <w:rPr>
                <w:webHidden/>
                <w:rStyle w:val="IndexLink"/>
                <w:vanish w:val="false"/>
              </w:rPr>
              <w:t>6.6</w:t>
            </w:r>
            <w:r>
              <w:rPr>
                <w:rStyle w:val="IndexLink"/>
                <w:rFonts w:eastAsia="" w:eastAsiaTheme="minorEastAsia"/>
                <w:color w:val="auto"/>
                <w:sz w:val="22"/>
                <w:lang w:val="sv-SE" w:eastAsia="sv-SE"/>
              </w:rPr>
              <w:tab/>
            </w:r>
            <w:r>
              <w:rPr>
                <w:rStyle w:val="IndexLink"/>
                <w:rFonts w:eastAsia="Calibri"/>
              </w:rPr>
              <w:t>Remove Subscription Interface</w:t>
            </w:r>
            <w:r>
              <w:rPr>
                <w:webHidden/>
              </w:rPr>
              <w:fldChar w:fldCharType="begin"/>
            </w:r>
            <w:r>
              <w:rPr>
                <w:webHidden/>
              </w:rPr>
              <w:instrText>PAGEREF _Toc30495698 \h</w:instrText>
            </w:r>
            <w:r>
              <w:rPr>
                <w:webHidden/>
              </w:rPr>
              <w:fldChar w:fldCharType="separate"/>
            </w:r>
            <w:r>
              <w:rPr>
                <w:rStyle w:val="IndexLink"/>
              </w:rPr>
              <w:tab/>
              <w:t>25</w:t>
            </w:r>
            <w:r>
              <w:rPr>
                <w:webHidden/>
              </w:rPr>
              <w:fldChar w:fldCharType="end"/>
            </w:r>
          </w:hyperlink>
        </w:p>
        <w:p>
          <w:pPr>
            <w:pStyle w:val="Contents3"/>
            <w:rPr>
              <w:rFonts w:eastAsia="" w:eastAsiaTheme="minorEastAsia"/>
              <w:color w:val="auto"/>
              <w:sz w:val="22"/>
              <w:lang w:val="sv-SE" w:eastAsia="sv-SE"/>
            </w:rPr>
          </w:pPr>
          <w:hyperlink w:anchor="_Toc30495699">
            <w:r>
              <w:rPr>
                <w:webHidden/>
                <w:rStyle w:val="IndexLink"/>
                <w:rFonts w:eastAsia="Calibri"/>
                <w:vanish w:val="false"/>
              </w:rPr>
              <w:t>6.6.1</w:t>
            </w:r>
            <w:r>
              <w:rPr>
                <w:rStyle w:val="IndexLink"/>
                <w:rFonts w:eastAsia="" w:eastAsiaTheme="minorEastAsia"/>
                <w:color w:val="auto"/>
                <w:sz w:val="22"/>
                <w:lang w:val="sv-SE" w:eastAsia="sv-SE"/>
              </w:rPr>
              <w:tab/>
            </w:r>
            <w:r>
              <w:rPr>
                <w:rStyle w:val="IndexLink"/>
                <w:rFonts w:eastAsia="Calibri"/>
              </w:rPr>
              <w:t>Operation</w:t>
            </w:r>
            <w:r>
              <w:rPr>
                <w:webHidden/>
              </w:rPr>
              <w:fldChar w:fldCharType="begin"/>
            </w:r>
            <w:r>
              <w:rPr>
                <w:webHidden/>
              </w:rPr>
              <w:instrText>PAGEREF _Toc30495699 \h</w:instrText>
            </w:r>
            <w:r>
              <w:rPr>
                <w:webHidden/>
              </w:rPr>
              <w:fldChar w:fldCharType="separate"/>
            </w:r>
            <w:r>
              <w:rPr>
                <w:rStyle w:val="IndexLink"/>
              </w:rPr>
              <w:tab/>
              <w:t>25</w:t>
            </w:r>
            <w:r>
              <w:rPr>
                <w:webHidden/>
              </w:rPr>
              <w:fldChar w:fldCharType="end"/>
            </w:r>
          </w:hyperlink>
        </w:p>
        <w:p>
          <w:pPr>
            <w:pStyle w:val="Contents3"/>
            <w:rPr>
              <w:rFonts w:eastAsia="" w:eastAsiaTheme="minorEastAsia"/>
              <w:color w:val="auto"/>
              <w:sz w:val="22"/>
              <w:lang w:val="sv-SE" w:eastAsia="sv-SE"/>
            </w:rPr>
          </w:pPr>
          <w:hyperlink w:anchor="_Toc30495700">
            <w:r>
              <w:rPr>
                <w:webHidden/>
                <w:rStyle w:val="IndexLink"/>
                <w:rFonts w:eastAsia="Calibri"/>
                <w:vanish w:val="false"/>
              </w:rPr>
              <w:t>6.6.2</w:t>
            </w:r>
            <w:r>
              <w:rPr>
                <w:rStyle w:val="IndexLink"/>
                <w:rFonts w:eastAsia="" w:eastAsiaTheme="minorEastAsia"/>
                <w:color w:val="auto"/>
                <w:sz w:val="22"/>
                <w:lang w:val="sv-SE" w:eastAsia="sv-SE"/>
              </w:rPr>
              <w:tab/>
            </w:r>
            <w:r>
              <w:rPr>
                <w:rStyle w:val="IndexLink"/>
                <w:rFonts w:eastAsia="Calibri"/>
              </w:rPr>
              <w:t>Operation Functionality</w:t>
            </w:r>
            <w:r>
              <w:rPr>
                <w:webHidden/>
              </w:rPr>
              <w:fldChar w:fldCharType="begin"/>
            </w:r>
            <w:r>
              <w:rPr>
                <w:webHidden/>
              </w:rPr>
              <w:instrText>PAGEREF _Toc30495700 \h</w:instrText>
            </w:r>
            <w:r>
              <w:rPr>
                <w:webHidden/>
              </w:rPr>
              <w:fldChar w:fldCharType="separate"/>
            </w:r>
            <w:r>
              <w:rPr>
                <w:rStyle w:val="IndexLink"/>
              </w:rPr>
              <w:tab/>
              <w:t>25</w:t>
            </w:r>
            <w:r>
              <w:rPr>
                <w:webHidden/>
              </w:rPr>
              <w:fldChar w:fldCharType="end"/>
            </w:r>
          </w:hyperlink>
        </w:p>
        <w:p>
          <w:pPr>
            <w:pStyle w:val="Contents3"/>
            <w:rPr>
              <w:rFonts w:eastAsia="" w:eastAsiaTheme="minorEastAsia"/>
              <w:color w:val="auto"/>
              <w:sz w:val="22"/>
              <w:lang w:val="sv-SE" w:eastAsia="sv-SE"/>
            </w:rPr>
          </w:pPr>
          <w:hyperlink w:anchor="_Toc30495701">
            <w:r>
              <w:rPr>
                <w:webHidden/>
                <w:rStyle w:val="IndexLink"/>
                <w:rFonts w:eastAsia="Calibri"/>
                <w:vanish w:val="false"/>
              </w:rPr>
              <w:t>6.6.3</w:t>
            </w:r>
            <w:r>
              <w:rPr>
                <w:rStyle w:val="IndexLink"/>
                <w:rFonts w:eastAsia="" w:eastAsiaTheme="minorEastAsia"/>
                <w:color w:val="auto"/>
                <w:sz w:val="22"/>
                <w:lang w:val="sv-SE" w:eastAsia="sv-SE"/>
              </w:rPr>
              <w:tab/>
            </w:r>
            <w:r>
              <w:rPr>
                <w:rStyle w:val="IndexLink"/>
                <w:rFonts w:eastAsia="Calibri"/>
              </w:rPr>
              <w:t>Operation Parameters</w:t>
            </w:r>
            <w:r>
              <w:rPr>
                <w:webHidden/>
              </w:rPr>
              <w:fldChar w:fldCharType="begin"/>
            </w:r>
            <w:r>
              <w:rPr>
                <w:webHidden/>
              </w:rPr>
              <w:instrText>PAGEREF _Toc30495701 \h</w:instrText>
            </w:r>
            <w:r>
              <w:rPr>
                <w:webHidden/>
              </w:rPr>
              <w:fldChar w:fldCharType="separate"/>
            </w:r>
            <w:r>
              <w:rPr>
                <w:rStyle w:val="IndexLink"/>
              </w:rPr>
              <w:tab/>
              <w:t>25</w:t>
            </w:r>
            <w:r>
              <w:rPr>
                <w:webHidden/>
              </w:rPr>
              <w:fldChar w:fldCharType="end"/>
            </w:r>
          </w:hyperlink>
        </w:p>
        <w:p>
          <w:pPr>
            <w:pStyle w:val="Contents3"/>
            <w:rPr>
              <w:rFonts w:eastAsia="" w:eastAsiaTheme="minorEastAsia"/>
              <w:color w:val="auto"/>
              <w:sz w:val="22"/>
              <w:lang w:val="sv-SE" w:eastAsia="sv-SE"/>
            </w:rPr>
          </w:pPr>
          <w:hyperlink w:anchor="_Toc30495702">
            <w:r>
              <w:rPr>
                <w:webHidden/>
                <w:rStyle w:val="IndexLink"/>
                <w:vanish w:val="false"/>
              </w:rPr>
              <w:t>6.6.4</w:t>
            </w:r>
            <w:r>
              <w:rPr>
                <w:rStyle w:val="IndexLink"/>
                <w:rFonts w:eastAsia="" w:eastAsiaTheme="minorEastAsia"/>
                <w:color w:val="auto"/>
                <w:sz w:val="22"/>
                <w:lang w:val="sv-SE" w:eastAsia="sv-SE"/>
              </w:rPr>
              <w:tab/>
            </w:r>
            <w:r>
              <w:rPr>
                <w:webHidden/>
              </w:rPr>
              <w:fldChar w:fldCharType="begin"/>
            </w:r>
            <w:r>
              <w:rPr>
                <w:webHidden/>
              </w:rPr>
              <w:instrText>PAGEREF _Toc30495702 \h</w:instrText>
            </w:r>
            <w:r>
              <w:rPr>
                <w:webHidden/>
              </w:rPr>
              <w:fldChar w:fldCharType="separate"/>
            </w:r>
            <w:r>
              <w:rPr>
                <w:rStyle w:val="IndexLink"/>
              </w:rPr>
              <w:t>Dependency</w:t>
              <w:tab/>
              <w:t>26</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703">
            <w:r>
              <w:rPr>
                <w:webHidden/>
                <w:rStyle w:val="IndexLink"/>
                <w:vanish w:val="false"/>
              </w:rPr>
              <w:t>6.7</w:t>
            </w:r>
            <w:r>
              <w:rPr>
                <w:rStyle w:val="IndexLink"/>
                <w:rFonts w:eastAsia="" w:eastAsiaTheme="minorEastAsia"/>
                <w:color w:val="auto"/>
                <w:sz w:val="22"/>
                <w:lang w:val="sv-SE" w:eastAsia="sv-SE"/>
              </w:rPr>
              <w:tab/>
            </w:r>
            <w:r>
              <w:rPr>
                <w:rStyle w:val="IndexLink"/>
                <w:rFonts w:eastAsia="Calibri"/>
              </w:rPr>
              <w:t>Get Subscription List Interface</w:t>
            </w:r>
            <w:r>
              <w:rPr>
                <w:webHidden/>
              </w:rPr>
              <w:fldChar w:fldCharType="begin"/>
            </w:r>
            <w:r>
              <w:rPr>
                <w:webHidden/>
              </w:rPr>
              <w:instrText>PAGEREF _Toc30495703 \h</w:instrText>
            </w:r>
            <w:r>
              <w:rPr>
                <w:webHidden/>
              </w:rPr>
              <w:fldChar w:fldCharType="separate"/>
            </w:r>
            <w:r>
              <w:rPr>
                <w:rStyle w:val="IndexLink"/>
              </w:rPr>
              <w:tab/>
              <w:t>26</w:t>
            </w:r>
            <w:r>
              <w:rPr>
                <w:webHidden/>
              </w:rPr>
              <w:fldChar w:fldCharType="end"/>
            </w:r>
          </w:hyperlink>
        </w:p>
        <w:p>
          <w:pPr>
            <w:pStyle w:val="Contents3"/>
            <w:rPr>
              <w:rFonts w:eastAsia="" w:eastAsiaTheme="minorEastAsia"/>
              <w:color w:val="auto"/>
              <w:sz w:val="22"/>
              <w:lang w:val="sv-SE" w:eastAsia="sv-SE"/>
            </w:rPr>
          </w:pPr>
          <w:hyperlink w:anchor="_Toc30495704">
            <w:r>
              <w:rPr>
                <w:webHidden/>
                <w:rStyle w:val="IndexLink"/>
                <w:rFonts w:eastAsia="Calibri"/>
                <w:vanish w:val="false"/>
              </w:rPr>
              <w:t>6.7.1</w:t>
            </w:r>
            <w:r>
              <w:rPr>
                <w:rStyle w:val="IndexLink"/>
                <w:rFonts w:eastAsia="" w:eastAsiaTheme="minorEastAsia"/>
                <w:color w:val="auto"/>
                <w:sz w:val="22"/>
                <w:lang w:val="sv-SE" w:eastAsia="sv-SE"/>
              </w:rPr>
              <w:tab/>
            </w:r>
            <w:r>
              <w:rPr>
                <w:rStyle w:val="IndexLink"/>
                <w:rFonts w:eastAsia="Calibri"/>
              </w:rPr>
              <w:t>Operation</w:t>
            </w:r>
            <w:r>
              <w:rPr>
                <w:webHidden/>
              </w:rPr>
              <w:fldChar w:fldCharType="begin"/>
            </w:r>
            <w:r>
              <w:rPr>
                <w:webHidden/>
              </w:rPr>
              <w:instrText>PAGEREF _Toc30495704 \h</w:instrText>
            </w:r>
            <w:r>
              <w:rPr>
                <w:webHidden/>
              </w:rPr>
              <w:fldChar w:fldCharType="separate"/>
            </w:r>
            <w:r>
              <w:rPr>
                <w:rStyle w:val="IndexLink"/>
              </w:rPr>
              <w:tab/>
              <w:t>26</w:t>
            </w:r>
            <w:r>
              <w:rPr>
                <w:webHidden/>
              </w:rPr>
              <w:fldChar w:fldCharType="end"/>
            </w:r>
          </w:hyperlink>
        </w:p>
        <w:p>
          <w:pPr>
            <w:pStyle w:val="Contents3"/>
            <w:rPr>
              <w:rFonts w:eastAsia="" w:eastAsiaTheme="minorEastAsia"/>
              <w:color w:val="auto"/>
              <w:sz w:val="22"/>
              <w:lang w:val="sv-SE" w:eastAsia="sv-SE"/>
            </w:rPr>
          </w:pPr>
          <w:hyperlink w:anchor="_Toc30495705">
            <w:r>
              <w:rPr>
                <w:webHidden/>
                <w:rStyle w:val="IndexLink"/>
                <w:rFonts w:eastAsia="Calibri"/>
                <w:vanish w:val="false"/>
              </w:rPr>
              <w:t>6.7.2</w:t>
            </w:r>
            <w:r>
              <w:rPr>
                <w:rStyle w:val="IndexLink"/>
                <w:rFonts w:eastAsia="" w:eastAsiaTheme="minorEastAsia"/>
                <w:color w:val="auto"/>
                <w:sz w:val="22"/>
                <w:lang w:val="sv-SE" w:eastAsia="sv-SE"/>
              </w:rPr>
              <w:tab/>
            </w:r>
            <w:r>
              <w:rPr>
                <w:rStyle w:val="IndexLink"/>
                <w:rFonts w:eastAsia="Calibri"/>
              </w:rPr>
              <w:t>Operation Functionality</w:t>
            </w:r>
            <w:r>
              <w:rPr>
                <w:webHidden/>
              </w:rPr>
              <w:fldChar w:fldCharType="begin"/>
            </w:r>
            <w:r>
              <w:rPr>
                <w:webHidden/>
              </w:rPr>
              <w:instrText>PAGEREF _Toc30495705 \h</w:instrText>
            </w:r>
            <w:r>
              <w:rPr>
                <w:webHidden/>
              </w:rPr>
              <w:fldChar w:fldCharType="separate"/>
            </w:r>
            <w:r>
              <w:rPr>
                <w:rStyle w:val="IndexLink"/>
              </w:rPr>
              <w:tab/>
              <w:t>26</w:t>
            </w:r>
            <w:r>
              <w:rPr>
                <w:webHidden/>
              </w:rPr>
              <w:fldChar w:fldCharType="end"/>
            </w:r>
          </w:hyperlink>
        </w:p>
        <w:p>
          <w:pPr>
            <w:pStyle w:val="Contents3"/>
            <w:rPr>
              <w:rFonts w:eastAsia="" w:eastAsiaTheme="minorEastAsia"/>
              <w:color w:val="auto"/>
              <w:sz w:val="22"/>
              <w:lang w:val="sv-SE" w:eastAsia="sv-SE"/>
            </w:rPr>
          </w:pPr>
          <w:hyperlink w:anchor="_Toc30495706">
            <w:r>
              <w:rPr>
                <w:webHidden/>
                <w:rStyle w:val="IndexLink"/>
                <w:rFonts w:eastAsia="Calibri"/>
                <w:vanish w:val="false"/>
              </w:rPr>
              <w:t>6.7.3</w:t>
            </w:r>
            <w:r>
              <w:rPr>
                <w:rStyle w:val="IndexLink"/>
                <w:rFonts w:eastAsia="" w:eastAsiaTheme="minorEastAsia"/>
                <w:color w:val="auto"/>
                <w:sz w:val="22"/>
                <w:lang w:val="sv-SE" w:eastAsia="sv-SE"/>
              </w:rPr>
              <w:tab/>
            </w:r>
            <w:r>
              <w:rPr>
                <w:rStyle w:val="IndexLink"/>
                <w:rFonts w:eastAsia="Calibri"/>
              </w:rPr>
              <w:t>Operation Parameters</w:t>
            </w:r>
            <w:r>
              <w:rPr>
                <w:webHidden/>
              </w:rPr>
              <w:fldChar w:fldCharType="begin"/>
            </w:r>
            <w:r>
              <w:rPr>
                <w:webHidden/>
              </w:rPr>
              <w:instrText>PAGEREF _Toc30495706 \h</w:instrText>
            </w:r>
            <w:r>
              <w:rPr>
                <w:webHidden/>
              </w:rPr>
              <w:fldChar w:fldCharType="separate"/>
            </w:r>
            <w:r>
              <w:rPr>
                <w:rStyle w:val="IndexLink"/>
              </w:rPr>
              <w:tab/>
              <w:t>27</w:t>
            </w:r>
            <w:r>
              <w:rPr>
                <w:webHidden/>
              </w:rPr>
              <w:fldChar w:fldCharType="end"/>
            </w:r>
          </w:hyperlink>
        </w:p>
        <w:p>
          <w:pPr>
            <w:pStyle w:val="Contents3"/>
            <w:rPr>
              <w:rFonts w:eastAsia="" w:eastAsiaTheme="minorEastAsia"/>
              <w:color w:val="auto"/>
              <w:sz w:val="22"/>
              <w:lang w:val="sv-SE" w:eastAsia="sv-SE"/>
            </w:rPr>
          </w:pPr>
          <w:hyperlink w:anchor="_Toc30495707">
            <w:r>
              <w:rPr>
                <w:webHidden/>
                <w:rStyle w:val="IndexLink"/>
                <w:vanish w:val="false"/>
              </w:rPr>
              <w:t>6.7.4</w:t>
            </w:r>
            <w:r>
              <w:rPr>
                <w:rStyle w:val="IndexLink"/>
                <w:rFonts w:eastAsia="" w:eastAsiaTheme="minorEastAsia"/>
                <w:color w:val="auto"/>
                <w:sz w:val="22"/>
                <w:lang w:val="sv-SE" w:eastAsia="sv-SE"/>
              </w:rPr>
              <w:tab/>
            </w:r>
            <w:r>
              <w:rPr>
                <w:webHidden/>
              </w:rPr>
              <w:fldChar w:fldCharType="begin"/>
            </w:r>
            <w:r>
              <w:rPr>
                <w:webHidden/>
              </w:rPr>
              <w:instrText>PAGEREF _Toc30495707 \h</w:instrText>
            </w:r>
            <w:r>
              <w:rPr>
                <w:webHidden/>
              </w:rPr>
              <w:fldChar w:fldCharType="separate"/>
            </w:r>
            <w:r>
              <w:rPr>
                <w:rStyle w:val="IndexLink"/>
              </w:rPr>
              <w:t>Dependency</w:t>
              <w:tab/>
              <w:t>27</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708">
            <w:r>
              <w:rPr>
                <w:webHidden/>
                <w:rStyle w:val="IndexLink"/>
                <w:vanish w:val="false"/>
              </w:rPr>
              <w:t>6.8</w:t>
            </w:r>
            <w:r>
              <w:rPr>
                <w:rStyle w:val="IndexLink"/>
                <w:rFonts w:eastAsia="" w:eastAsiaTheme="minorEastAsia"/>
                <w:color w:val="auto"/>
                <w:sz w:val="22"/>
                <w:lang w:val="sv-SE" w:eastAsia="sv-SE"/>
              </w:rPr>
              <w:tab/>
            </w:r>
            <w:r>
              <w:rPr>
                <w:rStyle w:val="IndexLink"/>
                <w:rFonts w:eastAsia="Calibri"/>
              </w:rPr>
              <w:t>Subscription Notification Interface</w:t>
            </w:r>
            <w:r>
              <w:rPr>
                <w:webHidden/>
              </w:rPr>
              <w:fldChar w:fldCharType="begin"/>
            </w:r>
            <w:r>
              <w:rPr>
                <w:webHidden/>
              </w:rPr>
              <w:instrText>PAGEREF _Toc30495708 \h</w:instrText>
            </w:r>
            <w:r>
              <w:rPr>
                <w:webHidden/>
              </w:rPr>
              <w:fldChar w:fldCharType="separate"/>
            </w:r>
            <w:r>
              <w:rPr>
                <w:rStyle w:val="IndexLink"/>
              </w:rPr>
              <w:tab/>
              <w:t>27</w:t>
            </w:r>
            <w:r>
              <w:rPr>
                <w:webHidden/>
              </w:rPr>
              <w:fldChar w:fldCharType="end"/>
            </w:r>
          </w:hyperlink>
        </w:p>
        <w:p>
          <w:pPr>
            <w:pStyle w:val="Contents3"/>
            <w:rPr>
              <w:rFonts w:eastAsia="" w:eastAsiaTheme="minorEastAsia"/>
              <w:color w:val="auto"/>
              <w:sz w:val="22"/>
              <w:lang w:val="sv-SE" w:eastAsia="sv-SE"/>
            </w:rPr>
          </w:pPr>
          <w:hyperlink w:anchor="_Toc30495709">
            <w:r>
              <w:rPr>
                <w:webHidden/>
                <w:rStyle w:val="IndexLink"/>
                <w:rFonts w:eastAsia="Calibri"/>
                <w:vanish w:val="false"/>
              </w:rPr>
              <w:t>6.8.1</w:t>
            </w:r>
            <w:r>
              <w:rPr>
                <w:rStyle w:val="IndexLink"/>
                <w:rFonts w:eastAsia="" w:eastAsiaTheme="minorEastAsia"/>
                <w:color w:val="auto"/>
                <w:sz w:val="22"/>
                <w:lang w:val="sv-SE" w:eastAsia="sv-SE"/>
              </w:rPr>
              <w:tab/>
            </w:r>
            <w:r>
              <w:rPr>
                <w:rStyle w:val="IndexLink"/>
                <w:rFonts w:eastAsia="Calibri"/>
              </w:rPr>
              <w:t>Operation</w:t>
            </w:r>
            <w:r>
              <w:rPr>
                <w:webHidden/>
              </w:rPr>
              <w:fldChar w:fldCharType="begin"/>
            </w:r>
            <w:r>
              <w:rPr>
                <w:webHidden/>
              </w:rPr>
              <w:instrText>PAGEREF _Toc30495709 \h</w:instrText>
            </w:r>
            <w:r>
              <w:rPr>
                <w:webHidden/>
              </w:rPr>
              <w:fldChar w:fldCharType="separate"/>
            </w:r>
            <w:r>
              <w:rPr>
                <w:rStyle w:val="IndexLink"/>
              </w:rPr>
              <w:tab/>
              <w:t>27</w:t>
            </w:r>
            <w:r>
              <w:rPr>
                <w:webHidden/>
              </w:rPr>
              <w:fldChar w:fldCharType="end"/>
            </w:r>
          </w:hyperlink>
        </w:p>
        <w:p>
          <w:pPr>
            <w:pStyle w:val="Contents3"/>
            <w:rPr>
              <w:rFonts w:eastAsia="" w:eastAsiaTheme="minorEastAsia"/>
              <w:color w:val="auto"/>
              <w:sz w:val="22"/>
              <w:lang w:val="sv-SE" w:eastAsia="sv-SE"/>
            </w:rPr>
          </w:pPr>
          <w:hyperlink w:anchor="_Toc30495710">
            <w:r>
              <w:rPr>
                <w:webHidden/>
                <w:rStyle w:val="IndexLink"/>
                <w:rFonts w:eastAsia="Calibri"/>
                <w:vanish w:val="false"/>
              </w:rPr>
              <w:t>6.8.2</w:t>
            </w:r>
            <w:r>
              <w:rPr>
                <w:rStyle w:val="IndexLink"/>
                <w:rFonts w:eastAsia="" w:eastAsiaTheme="minorEastAsia"/>
                <w:color w:val="auto"/>
                <w:sz w:val="22"/>
                <w:lang w:val="sv-SE" w:eastAsia="sv-SE"/>
              </w:rPr>
              <w:tab/>
            </w:r>
            <w:r>
              <w:rPr>
                <w:rStyle w:val="IndexLink"/>
                <w:rFonts w:eastAsia="Calibri"/>
              </w:rPr>
              <w:t>Operation Functionality</w:t>
            </w:r>
            <w:r>
              <w:rPr>
                <w:webHidden/>
              </w:rPr>
              <w:fldChar w:fldCharType="begin"/>
            </w:r>
            <w:r>
              <w:rPr>
                <w:webHidden/>
              </w:rPr>
              <w:instrText>PAGEREF _Toc30495710 \h</w:instrText>
            </w:r>
            <w:r>
              <w:rPr>
                <w:webHidden/>
              </w:rPr>
              <w:fldChar w:fldCharType="separate"/>
            </w:r>
            <w:r>
              <w:rPr>
                <w:rStyle w:val="IndexLink"/>
              </w:rPr>
              <w:tab/>
              <w:t>27</w:t>
            </w:r>
            <w:r>
              <w:rPr>
                <w:webHidden/>
              </w:rPr>
              <w:fldChar w:fldCharType="end"/>
            </w:r>
          </w:hyperlink>
        </w:p>
        <w:p>
          <w:pPr>
            <w:pStyle w:val="Contents3"/>
            <w:rPr>
              <w:rFonts w:eastAsia="" w:eastAsiaTheme="minorEastAsia"/>
              <w:color w:val="auto"/>
              <w:sz w:val="22"/>
              <w:lang w:val="sv-SE" w:eastAsia="sv-SE"/>
            </w:rPr>
          </w:pPr>
          <w:hyperlink w:anchor="_Toc30495711">
            <w:r>
              <w:rPr>
                <w:webHidden/>
                <w:rStyle w:val="IndexLink"/>
                <w:rFonts w:eastAsia="Calibri"/>
                <w:vanish w:val="false"/>
              </w:rPr>
              <w:t>6.8.3</w:t>
            </w:r>
            <w:r>
              <w:rPr>
                <w:rStyle w:val="IndexLink"/>
                <w:rFonts w:eastAsia="" w:eastAsiaTheme="minorEastAsia"/>
                <w:color w:val="auto"/>
                <w:sz w:val="22"/>
                <w:lang w:val="sv-SE" w:eastAsia="sv-SE"/>
              </w:rPr>
              <w:tab/>
            </w:r>
            <w:r>
              <w:rPr>
                <w:rStyle w:val="IndexLink"/>
                <w:rFonts w:eastAsia="Calibri"/>
              </w:rPr>
              <w:t>Operation Parameters</w:t>
            </w:r>
            <w:r>
              <w:rPr>
                <w:webHidden/>
              </w:rPr>
              <w:fldChar w:fldCharType="begin"/>
            </w:r>
            <w:r>
              <w:rPr>
                <w:webHidden/>
              </w:rPr>
              <w:instrText>PAGEREF _Toc30495711 \h</w:instrText>
            </w:r>
            <w:r>
              <w:rPr>
                <w:webHidden/>
              </w:rPr>
              <w:fldChar w:fldCharType="separate"/>
            </w:r>
            <w:r>
              <w:rPr>
                <w:rStyle w:val="IndexLink"/>
              </w:rPr>
              <w:tab/>
              <w:t>28</w:t>
            </w:r>
            <w:r>
              <w:rPr>
                <w:webHidden/>
              </w:rPr>
              <w:fldChar w:fldCharType="end"/>
            </w:r>
          </w:hyperlink>
        </w:p>
        <w:p>
          <w:pPr>
            <w:pStyle w:val="Contents3"/>
            <w:rPr>
              <w:rFonts w:eastAsia="" w:eastAsiaTheme="minorEastAsia"/>
              <w:color w:val="auto"/>
              <w:sz w:val="22"/>
              <w:lang w:val="sv-SE" w:eastAsia="sv-SE"/>
            </w:rPr>
          </w:pPr>
          <w:hyperlink w:anchor="_Toc30495712">
            <w:r>
              <w:rPr>
                <w:webHidden/>
                <w:rStyle w:val="IndexLink"/>
                <w:vanish w:val="false"/>
              </w:rPr>
              <w:t>6.8.4</w:t>
            </w:r>
            <w:r>
              <w:rPr>
                <w:rStyle w:val="IndexLink"/>
                <w:rFonts w:eastAsia="" w:eastAsiaTheme="minorEastAsia"/>
                <w:color w:val="auto"/>
                <w:sz w:val="22"/>
                <w:lang w:val="sv-SE" w:eastAsia="sv-SE"/>
              </w:rPr>
              <w:tab/>
            </w:r>
            <w:r>
              <w:rPr>
                <w:webHidden/>
              </w:rPr>
              <w:fldChar w:fldCharType="begin"/>
            </w:r>
            <w:r>
              <w:rPr>
                <w:webHidden/>
              </w:rPr>
              <w:instrText>PAGEREF _Toc30495712 \h</w:instrText>
            </w:r>
            <w:r>
              <w:rPr>
                <w:webHidden/>
              </w:rPr>
              <w:fldChar w:fldCharType="separate"/>
            </w:r>
            <w:r>
              <w:rPr>
                <w:rStyle w:val="IndexLink"/>
              </w:rPr>
              <w:t>Dependency</w:t>
              <w:tab/>
              <w:t>28</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713">
            <w:r>
              <w:rPr>
                <w:webHidden/>
                <w:rStyle w:val="IndexLink"/>
                <w:vanish w:val="false"/>
              </w:rPr>
              <w:t>6.9</w:t>
            </w:r>
            <w:r>
              <w:rPr>
                <w:rStyle w:val="IndexLink"/>
                <w:rFonts w:eastAsia="" w:eastAsiaTheme="minorEastAsia"/>
                <w:color w:val="auto"/>
                <w:sz w:val="22"/>
                <w:lang w:val="sv-SE" w:eastAsia="sv-SE"/>
              </w:rPr>
              <w:tab/>
            </w:r>
            <w:r>
              <w:rPr>
                <w:rStyle w:val="IndexLink"/>
                <w:rFonts w:eastAsia="Calibri"/>
              </w:rPr>
              <w:t>Capability Interface</w:t>
            </w:r>
            <w:r>
              <w:rPr>
                <w:webHidden/>
              </w:rPr>
              <w:fldChar w:fldCharType="begin"/>
            </w:r>
            <w:r>
              <w:rPr>
                <w:webHidden/>
              </w:rPr>
              <w:instrText>PAGEREF _Toc30495713 \h</w:instrText>
            </w:r>
            <w:r>
              <w:rPr>
                <w:webHidden/>
              </w:rPr>
              <w:fldChar w:fldCharType="separate"/>
            </w:r>
            <w:r>
              <w:rPr>
                <w:rStyle w:val="IndexLink"/>
              </w:rPr>
              <w:tab/>
              <w:t>28</w:t>
            </w:r>
            <w:r>
              <w:rPr>
                <w:webHidden/>
              </w:rPr>
              <w:fldChar w:fldCharType="end"/>
            </w:r>
          </w:hyperlink>
        </w:p>
        <w:p>
          <w:pPr>
            <w:pStyle w:val="Contents3"/>
            <w:rPr>
              <w:rFonts w:eastAsia="" w:eastAsiaTheme="minorEastAsia"/>
              <w:color w:val="auto"/>
              <w:sz w:val="22"/>
              <w:lang w:val="sv-SE" w:eastAsia="sv-SE"/>
            </w:rPr>
          </w:pPr>
          <w:hyperlink w:anchor="_Toc30495714">
            <w:r>
              <w:rPr>
                <w:webHidden/>
                <w:rStyle w:val="IndexLink"/>
                <w:rFonts w:eastAsia="Calibri"/>
                <w:vanish w:val="false"/>
              </w:rPr>
              <w:t>6.9.1</w:t>
            </w:r>
            <w:r>
              <w:rPr>
                <w:rStyle w:val="IndexLink"/>
                <w:rFonts w:eastAsia="" w:eastAsiaTheme="minorEastAsia"/>
                <w:color w:val="auto"/>
                <w:sz w:val="22"/>
                <w:lang w:val="sv-SE" w:eastAsia="sv-SE"/>
              </w:rPr>
              <w:tab/>
            </w:r>
            <w:r>
              <w:rPr>
                <w:rStyle w:val="IndexLink"/>
                <w:rFonts w:eastAsia="Calibri"/>
              </w:rPr>
              <w:t>Operation</w:t>
            </w:r>
            <w:r>
              <w:rPr>
                <w:webHidden/>
              </w:rPr>
              <w:fldChar w:fldCharType="begin"/>
            </w:r>
            <w:r>
              <w:rPr>
                <w:webHidden/>
              </w:rPr>
              <w:instrText>PAGEREF _Toc30495714 \h</w:instrText>
            </w:r>
            <w:r>
              <w:rPr>
                <w:webHidden/>
              </w:rPr>
              <w:fldChar w:fldCharType="separate"/>
            </w:r>
            <w:r>
              <w:rPr>
                <w:rStyle w:val="IndexLink"/>
              </w:rPr>
              <w:tab/>
              <w:t>28</w:t>
            </w:r>
            <w:r>
              <w:rPr>
                <w:webHidden/>
              </w:rPr>
              <w:fldChar w:fldCharType="end"/>
            </w:r>
          </w:hyperlink>
        </w:p>
        <w:p>
          <w:pPr>
            <w:pStyle w:val="Contents3"/>
            <w:rPr>
              <w:rFonts w:eastAsia="" w:eastAsiaTheme="minorEastAsia"/>
              <w:color w:val="auto"/>
              <w:sz w:val="22"/>
              <w:lang w:val="sv-SE" w:eastAsia="sv-SE"/>
            </w:rPr>
          </w:pPr>
          <w:hyperlink w:anchor="_Toc30495715">
            <w:r>
              <w:rPr>
                <w:webHidden/>
                <w:rStyle w:val="IndexLink"/>
                <w:rFonts w:eastAsia="Calibri"/>
                <w:vanish w:val="false"/>
              </w:rPr>
              <w:t>6.9.2</w:t>
            </w:r>
            <w:r>
              <w:rPr>
                <w:rStyle w:val="IndexLink"/>
                <w:rFonts w:eastAsia="" w:eastAsiaTheme="minorEastAsia"/>
                <w:color w:val="auto"/>
                <w:sz w:val="22"/>
                <w:lang w:val="sv-SE" w:eastAsia="sv-SE"/>
              </w:rPr>
              <w:tab/>
            </w:r>
            <w:r>
              <w:rPr>
                <w:rStyle w:val="IndexLink"/>
                <w:rFonts w:eastAsia="Calibri"/>
              </w:rPr>
              <w:t>Operation Functionality</w:t>
            </w:r>
            <w:r>
              <w:rPr>
                <w:webHidden/>
              </w:rPr>
              <w:fldChar w:fldCharType="begin"/>
            </w:r>
            <w:r>
              <w:rPr>
                <w:webHidden/>
              </w:rPr>
              <w:instrText>PAGEREF _Toc30495715 \h</w:instrText>
            </w:r>
            <w:r>
              <w:rPr>
                <w:webHidden/>
              </w:rPr>
              <w:fldChar w:fldCharType="separate"/>
            </w:r>
            <w:r>
              <w:rPr>
                <w:rStyle w:val="IndexLink"/>
              </w:rPr>
              <w:tab/>
              <w:t>29</w:t>
            </w:r>
            <w:r>
              <w:rPr>
                <w:webHidden/>
              </w:rPr>
              <w:fldChar w:fldCharType="end"/>
            </w:r>
          </w:hyperlink>
        </w:p>
        <w:p>
          <w:pPr>
            <w:pStyle w:val="Contents3"/>
            <w:rPr>
              <w:rFonts w:eastAsia="" w:eastAsiaTheme="minorEastAsia"/>
              <w:color w:val="auto"/>
              <w:sz w:val="22"/>
              <w:lang w:val="sv-SE" w:eastAsia="sv-SE"/>
            </w:rPr>
          </w:pPr>
          <w:hyperlink w:anchor="_Toc30495716">
            <w:r>
              <w:rPr>
                <w:webHidden/>
                <w:rStyle w:val="IndexLink"/>
                <w:rFonts w:eastAsia="Calibri"/>
                <w:vanish w:val="false"/>
              </w:rPr>
              <w:t>6.9.3</w:t>
            </w:r>
            <w:r>
              <w:rPr>
                <w:rStyle w:val="IndexLink"/>
                <w:rFonts w:eastAsia="" w:eastAsiaTheme="minorEastAsia"/>
                <w:color w:val="auto"/>
                <w:sz w:val="22"/>
                <w:lang w:val="sv-SE" w:eastAsia="sv-SE"/>
              </w:rPr>
              <w:tab/>
            </w:r>
            <w:r>
              <w:rPr>
                <w:rStyle w:val="IndexLink"/>
                <w:rFonts w:eastAsia="Calibri"/>
              </w:rPr>
              <w:t>Operation Parameters</w:t>
            </w:r>
            <w:r>
              <w:rPr>
                <w:webHidden/>
              </w:rPr>
              <w:fldChar w:fldCharType="begin"/>
            </w:r>
            <w:r>
              <w:rPr>
                <w:webHidden/>
              </w:rPr>
              <w:instrText>PAGEREF _Toc30495716 \h</w:instrText>
            </w:r>
            <w:r>
              <w:rPr>
                <w:webHidden/>
              </w:rPr>
              <w:fldChar w:fldCharType="separate"/>
            </w:r>
            <w:r>
              <w:rPr>
                <w:rStyle w:val="IndexLink"/>
              </w:rPr>
              <w:tab/>
              <w:t>29</w:t>
            </w:r>
            <w:r>
              <w:rPr>
                <w:webHidden/>
              </w:rPr>
              <w:fldChar w:fldCharType="end"/>
            </w:r>
          </w:hyperlink>
        </w:p>
        <w:p>
          <w:pPr>
            <w:pStyle w:val="Contents3"/>
            <w:rPr>
              <w:rFonts w:eastAsia="" w:eastAsiaTheme="minorEastAsia"/>
              <w:color w:val="auto"/>
              <w:sz w:val="22"/>
              <w:lang w:val="sv-SE" w:eastAsia="sv-SE"/>
            </w:rPr>
          </w:pPr>
          <w:hyperlink w:anchor="_Toc30495717">
            <w:r>
              <w:rPr>
                <w:webHidden/>
                <w:rStyle w:val="IndexLink"/>
                <w:vanish w:val="false"/>
              </w:rPr>
              <w:t>6.9.4</w:t>
            </w:r>
            <w:r>
              <w:rPr>
                <w:rStyle w:val="IndexLink"/>
                <w:rFonts w:eastAsia="" w:eastAsiaTheme="minorEastAsia"/>
                <w:color w:val="auto"/>
                <w:sz w:val="22"/>
                <w:lang w:val="sv-SE" w:eastAsia="sv-SE"/>
              </w:rPr>
              <w:tab/>
            </w:r>
            <w:r>
              <w:rPr>
                <w:webHidden/>
              </w:rPr>
              <w:fldChar w:fldCharType="begin"/>
            </w:r>
            <w:r>
              <w:rPr>
                <w:webHidden/>
              </w:rPr>
              <w:instrText>PAGEREF _Toc30495717 \h</w:instrText>
            </w:r>
            <w:r>
              <w:rPr>
                <w:webHidden/>
              </w:rPr>
              <w:fldChar w:fldCharType="separate"/>
            </w:r>
            <w:r>
              <w:rPr>
                <w:rStyle w:val="IndexLink"/>
              </w:rPr>
              <w:t>Dependency</w:t>
              <w:tab/>
              <w:t>29</w:t>
            </w:r>
            <w:r>
              <w:rPr>
                <w:webHidden/>
              </w:rPr>
              <w:fldChar w:fldCharType="end"/>
            </w:r>
          </w:hyperlink>
        </w:p>
        <w:p>
          <w:pPr>
            <w:pStyle w:val="Contents2"/>
            <w:tabs>
              <w:tab w:val="left" w:pos="1100" w:leader="none"/>
              <w:tab w:val="right" w:pos="9923" w:leader="dot"/>
            </w:tabs>
            <w:rPr>
              <w:rFonts w:eastAsia="" w:eastAsiaTheme="minorEastAsia"/>
              <w:color w:val="auto"/>
              <w:sz w:val="22"/>
              <w:lang w:val="sv-SE" w:eastAsia="sv-SE"/>
            </w:rPr>
          </w:pPr>
          <w:hyperlink w:anchor="_Toc30495718">
            <w:r>
              <w:rPr>
                <w:webHidden/>
                <w:rStyle w:val="IndexLink"/>
                <w:vanish w:val="false"/>
              </w:rPr>
              <w:t>6.10</w:t>
            </w:r>
            <w:r>
              <w:rPr>
                <w:rStyle w:val="IndexLink"/>
                <w:rFonts w:eastAsia="" w:eastAsiaTheme="minorEastAsia"/>
                <w:color w:val="auto"/>
                <w:sz w:val="22"/>
                <w:lang w:val="sv-SE" w:eastAsia="sv-SE"/>
              </w:rPr>
              <w:tab/>
            </w:r>
            <w:r>
              <w:rPr>
                <w:rStyle w:val="IndexLink"/>
                <w:rFonts w:eastAsia="Calibri"/>
              </w:rPr>
              <w:t>Description Interface</w:t>
            </w:r>
            <w:r>
              <w:rPr>
                <w:webHidden/>
              </w:rPr>
              <w:fldChar w:fldCharType="begin"/>
            </w:r>
            <w:r>
              <w:rPr>
                <w:webHidden/>
              </w:rPr>
              <w:instrText>PAGEREF _Toc30495718 \h</w:instrText>
            </w:r>
            <w:r>
              <w:rPr>
                <w:webHidden/>
              </w:rPr>
              <w:fldChar w:fldCharType="separate"/>
            </w:r>
            <w:r>
              <w:rPr>
                <w:rStyle w:val="IndexLink"/>
              </w:rPr>
              <w:tab/>
              <w:t>29</w:t>
            </w:r>
            <w:r>
              <w:rPr>
                <w:webHidden/>
              </w:rPr>
              <w:fldChar w:fldCharType="end"/>
            </w:r>
          </w:hyperlink>
        </w:p>
        <w:p>
          <w:pPr>
            <w:pStyle w:val="Contents3"/>
            <w:rPr>
              <w:rFonts w:eastAsia="" w:eastAsiaTheme="minorEastAsia"/>
              <w:color w:val="auto"/>
              <w:sz w:val="22"/>
              <w:lang w:val="sv-SE" w:eastAsia="sv-SE"/>
            </w:rPr>
          </w:pPr>
          <w:hyperlink w:anchor="_Toc30495719">
            <w:r>
              <w:rPr>
                <w:webHidden/>
                <w:rStyle w:val="IndexLink"/>
                <w:rFonts w:eastAsia="Calibri"/>
                <w:vanish w:val="false"/>
              </w:rPr>
              <w:t>6.10.1</w:t>
            </w:r>
            <w:r>
              <w:rPr>
                <w:rStyle w:val="IndexLink"/>
                <w:rFonts w:eastAsia="" w:eastAsiaTheme="minorEastAsia"/>
                <w:color w:val="auto"/>
                <w:sz w:val="22"/>
                <w:lang w:val="sv-SE" w:eastAsia="sv-SE"/>
              </w:rPr>
              <w:tab/>
            </w:r>
            <w:r>
              <w:rPr>
                <w:rStyle w:val="IndexLink"/>
                <w:rFonts w:eastAsia="Calibri"/>
              </w:rPr>
              <w:t>Operation</w:t>
            </w:r>
            <w:r>
              <w:rPr>
                <w:webHidden/>
              </w:rPr>
              <w:fldChar w:fldCharType="begin"/>
            </w:r>
            <w:r>
              <w:rPr>
                <w:webHidden/>
              </w:rPr>
              <w:instrText>PAGEREF _Toc30495719 \h</w:instrText>
            </w:r>
            <w:r>
              <w:rPr>
                <w:webHidden/>
              </w:rPr>
              <w:fldChar w:fldCharType="separate"/>
            </w:r>
            <w:r>
              <w:rPr>
                <w:rStyle w:val="IndexLink"/>
              </w:rPr>
              <w:tab/>
              <w:t>29</w:t>
            </w:r>
            <w:r>
              <w:rPr>
                <w:webHidden/>
              </w:rPr>
              <w:fldChar w:fldCharType="end"/>
            </w:r>
          </w:hyperlink>
        </w:p>
        <w:p>
          <w:pPr>
            <w:pStyle w:val="Contents3"/>
            <w:rPr>
              <w:rFonts w:eastAsia="" w:eastAsiaTheme="minorEastAsia"/>
              <w:color w:val="auto"/>
              <w:sz w:val="22"/>
              <w:lang w:val="sv-SE" w:eastAsia="sv-SE"/>
            </w:rPr>
          </w:pPr>
          <w:hyperlink w:anchor="_Toc30495720">
            <w:r>
              <w:rPr>
                <w:webHidden/>
                <w:rStyle w:val="IndexLink"/>
                <w:rFonts w:eastAsia="Calibri"/>
                <w:vanish w:val="false"/>
              </w:rPr>
              <w:t>6.10.2</w:t>
            </w:r>
            <w:r>
              <w:rPr>
                <w:rStyle w:val="IndexLink"/>
                <w:rFonts w:eastAsia="" w:eastAsiaTheme="minorEastAsia"/>
                <w:color w:val="auto"/>
                <w:sz w:val="22"/>
                <w:lang w:val="sv-SE" w:eastAsia="sv-SE"/>
              </w:rPr>
              <w:tab/>
            </w:r>
            <w:r>
              <w:rPr>
                <w:rStyle w:val="IndexLink"/>
                <w:rFonts w:eastAsia="Calibri"/>
              </w:rPr>
              <w:t>Operation Functionality</w:t>
            </w:r>
            <w:r>
              <w:rPr>
                <w:webHidden/>
              </w:rPr>
              <w:fldChar w:fldCharType="begin"/>
            </w:r>
            <w:r>
              <w:rPr>
                <w:webHidden/>
              </w:rPr>
              <w:instrText>PAGEREF _Toc30495720 \h</w:instrText>
            </w:r>
            <w:r>
              <w:rPr>
                <w:webHidden/>
              </w:rPr>
              <w:fldChar w:fldCharType="separate"/>
            </w:r>
            <w:r>
              <w:rPr>
                <w:rStyle w:val="IndexLink"/>
              </w:rPr>
              <w:tab/>
              <w:t>30</w:t>
            </w:r>
            <w:r>
              <w:rPr>
                <w:webHidden/>
              </w:rPr>
              <w:fldChar w:fldCharType="end"/>
            </w:r>
          </w:hyperlink>
        </w:p>
        <w:p>
          <w:pPr>
            <w:pStyle w:val="Contents3"/>
            <w:rPr>
              <w:rFonts w:eastAsia="" w:eastAsiaTheme="minorEastAsia"/>
              <w:color w:val="auto"/>
              <w:sz w:val="22"/>
              <w:lang w:val="sv-SE" w:eastAsia="sv-SE"/>
            </w:rPr>
          </w:pPr>
          <w:hyperlink w:anchor="_Toc30495721">
            <w:r>
              <w:rPr>
                <w:webHidden/>
                <w:rStyle w:val="IndexLink"/>
                <w:rFonts w:eastAsia="Calibri"/>
                <w:vanish w:val="false"/>
              </w:rPr>
              <w:t>6.10.3</w:t>
            </w:r>
            <w:r>
              <w:rPr>
                <w:rStyle w:val="IndexLink"/>
                <w:rFonts w:eastAsia="" w:eastAsiaTheme="minorEastAsia"/>
                <w:color w:val="auto"/>
                <w:sz w:val="22"/>
                <w:lang w:val="sv-SE" w:eastAsia="sv-SE"/>
              </w:rPr>
              <w:tab/>
            </w:r>
            <w:r>
              <w:rPr>
                <w:rStyle w:val="IndexLink"/>
                <w:rFonts w:eastAsia="Calibri"/>
              </w:rPr>
              <w:t>Operation Parameters</w:t>
            </w:r>
            <w:r>
              <w:rPr>
                <w:webHidden/>
              </w:rPr>
              <w:fldChar w:fldCharType="begin"/>
            </w:r>
            <w:r>
              <w:rPr>
                <w:webHidden/>
              </w:rPr>
              <w:instrText>PAGEREF _Toc30495721 \h</w:instrText>
            </w:r>
            <w:r>
              <w:rPr>
                <w:webHidden/>
              </w:rPr>
              <w:fldChar w:fldCharType="separate"/>
            </w:r>
            <w:r>
              <w:rPr>
                <w:rStyle w:val="IndexLink"/>
              </w:rPr>
              <w:tab/>
              <w:t>30</w:t>
            </w:r>
            <w:r>
              <w:rPr>
                <w:webHidden/>
              </w:rPr>
              <w:fldChar w:fldCharType="end"/>
            </w:r>
          </w:hyperlink>
        </w:p>
        <w:p>
          <w:pPr>
            <w:pStyle w:val="Contents3"/>
            <w:rPr>
              <w:rFonts w:eastAsia="" w:eastAsiaTheme="minorEastAsia"/>
              <w:color w:val="auto"/>
              <w:sz w:val="22"/>
              <w:lang w:val="sv-SE" w:eastAsia="sv-SE"/>
            </w:rPr>
          </w:pPr>
          <w:hyperlink w:anchor="_Toc30495722">
            <w:r>
              <w:rPr>
                <w:webHidden/>
                <w:rStyle w:val="IndexLink"/>
                <w:vanish w:val="false"/>
              </w:rPr>
              <w:t>6.10.4</w:t>
            </w:r>
            <w:r>
              <w:rPr>
                <w:rStyle w:val="IndexLink"/>
                <w:rFonts w:eastAsia="" w:eastAsiaTheme="minorEastAsia"/>
                <w:color w:val="auto"/>
                <w:sz w:val="22"/>
                <w:lang w:val="sv-SE" w:eastAsia="sv-SE"/>
              </w:rPr>
              <w:tab/>
            </w:r>
            <w:r>
              <w:rPr>
                <w:webHidden/>
              </w:rPr>
              <w:fldChar w:fldCharType="begin"/>
            </w:r>
            <w:r>
              <w:rPr>
                <w:webHidden/>
              </w:rPr>
              <w:instrText>PAGEREF _Toc30495722 \h</w:instrText>
            </w:r>
            <w:r>
              <w:rPr>
                <w:webHidden/>
              </w:rPr>
              <w:fldChar w:fldCharType="separate"/>
            </w:r>
            <w:r>
              <w:rPr>
                <w:rStyle w:val="IndexLink"/>
              </w:rPr>
              <w:t>Dependency</w:t>
              <w:tab/>
              <w:t>30</w:t>
            </w:r>
            <w:r>
              <w:rPr>
                <w:webHidden/>
              </w:rPr>
              <w:fldChar w:fldCharType="end"/>
            </w:r>
          </w:hyperlink>
        </w:p>
        <w:p>
          <w:pPr>
            <w:pStyle w:val="Contents1"/>
            <w:tabs>
              <w:tab w:val="left" w:pos="480" w:leader="none"/>
              <w:tab w:val="right" w:pos="9923" w:leader="dot"/>
            </w:tabs>
            <w:rPr>
              <w:rFonts w:eastAsia="" w:eastAsiaTheme="minorEastAsia"/>
              <w:color w:val="auto"/>
              <w:sz w:val="22"/>
              <w:lang w:val="sv-SE" w:eastAsia="sv-SE"/>
            </w:rPr>
          </w:pPr>
          <w:hyperlink w:anchor="_Toc30495723">
            <w:r>
              <w:rPr>
                <w:webHidden/>
                <w:rStyle w:val="IndexLink"/>
                <w:vanish w:val="false"/>
              </w:rPr>
              <w:t>7</w:t>
            </w:r>
            <w:r>
              <w:rPr>
                <w:rStyle w:val="IndexLink"/>
                <w:rFonts w:eastAsia="" w:eastAsiaTheme="minorEastAsia"/>
                <w:color w:val="auto"/>
                <w:sz w:val="22"/>
                <w:lang w:val="sv-SE" w:eastAsia="sv-SE"/>
              </w:rPr>
              <w:tab/>
            </w:r>
            <w:r>
              <w:rPr>
                <w:webHidden/>
              </w:rPr>
              <w:fldChar w:fldCharType="begin"/>
            </w:r>
            <w:r>
              <w:rPr>
                <w:webHidden/>
              </w:rPr>
              <w:instrText>PAGEREF _Toc30495723 \h</w:instrText>
            </w:r>
            <w:r>
              <w:rPr>
                <w:webHidden/>
              </w:rPr>
              <w:fldChar w:fldCharType="separate"/>
            </w:r>
            <w:r>
              <w:rPr>
                <w:rStyle w:val="IndexLink"/>
              </w:rPr>
              <w:t>Service Dynamic Behaviour</w:t>
              <w:tab/>
              <w:t>31</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724">
            <w:r>
              <w:rPr>
                <w:webHidden/>
                <w:rStyle w:val="IndexLink"/>
                <w:vanish w:val="false"/>
              </w:rPr>
              <w:t>7.1</w:t>
            </w:r>
            <w:r>
              <w:rPr>
                <w:rStyle w:val="IndexLink"/>
                <w:rFonts w:eastAsia="" w:eastAsiaTheme="minorEastAsia"/>
                <w:color w:val="auto"/>
                <w:sz w:val="22"/>
                <w:lang w:val="sv-SE" w:eastAsia="sv-SE"/>
              </w:rPr>
              <w:tab/>
            </w:r>
            <w:r>
              <w:rPr>
                <w:webHidden/>
              </w:rPr>
              <w:fldChar w:fldCharType="begin"/>
            </w:r>
            <w:r>
              <w:rPr>
                <w:webHidden/>
              </w:rPr>
              <w:instrText>PAGEREF _Toc30495724 \h</w:instrText>
            </w:r>
            <w:r>
              <w:rPr>
                <w:webHidden/>
              </w:rPr>
              <w:fldChar w:fldCharType="separate"/>
            </w:r>
            <w:r>
              <w:rPr>
                <w:rStyle w:val="IndexLink"/>
              </w:rPr>
              <w:t>UPLOAD Interface</w:t>
              <w:tab/>
              <w:t>31</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725">
            <w:r>
              <w:rPr>
                <w:webHidden/>
                <w:rStyle w:val="IndexLink"/>
                <w:vanish w:val="false"/>
              </w:rPr>
              <w:t>7.2</w:t>
            </w:r>
            <w:r>
              <w:rPr>
                <w:rStyle w:val="IndexLink"/>
                <w:rFonts w:eastAsia="" w:eastAsiaTheme="minorEastAsia"/>
                <w:color w:val="auto"/>
                <w:sz w:val="22"/>
                <w:lang w:val="sv-SE" w:eastAsia="sv-SE"/>
              </w:rPr>
              <w:tab/>
            </w:r>
            <w:r>
              <w:rPr>
                <w:webHidden/>
              </w:rPr>
              <w:fldChar w:fldCharType="begin"/>
            </w:r>
            <w:r>
              <w:rPr>
                <w:webHidden/>
              </w:rPr>
              <w:instrText>PAGEREF _Toc30495725 \h</w:instrText>
            </w:r>
            <w:r>
              <w:rPr>
                <w:webHidden/>
              </w:rPr>
              <w:fldChar w:fldCharType="separate"/>
            </w:r>
            <w:r>
              <w:rPr>
                <w:rStyle w:val="IndexLink"/>
              </w:rPr>
              <w:t>ACKNOWLEDGEMENT interface</w:t>
              <w:tab/>
              <w:t>32</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726">
            <w:r>
              <w:rPr>
                <w:webHidden/>
                <w:rStyle w:val="IndexLink"/>
                <w:vanish w:val="false"/>
              </w:rPr>
              <w:t>7.3</w:t>
            </w:r>
            <w:r>
              <w:rPr>
                <w:rStyle w:val="IndexLink"/>
                <w:rFonts w:eastAsia="" w:eastAsiaTheme="minorEastAsia"/>
                <w:color w:val="auto"/>
                <w:sz w:val="22"/>
                <w:lang w:val="sv-SE" w:eastAsia="sv-SE"/>
              </w:rPr>
              <w:tab/>
            </w:r>
            <w:r>
              <w:rPr>
                <w:webHidden/>
              </w:rPr>
              <w:fldChar w:fldCharType="begin"/>
            </w:r>
            <w:r>
              <w:rPr>
                <w:webHidden/>
              </w:rPr>
              <w:instrText>PAGEREF _Toc30495726 \h</w:instrText>
            </w:r>
            <w:r>
              <w:rPr>
                <w:webHidden/>
              </w:rPr>
              <w:fldChar w:fldCharType="separate"/>
            </w:r>
            <w:r>
              <w:rPr>
                <w:rStyle w:val="IndexLink"/>
              </w:rPr>
              <w:t>GET interface</w:t>
              <w:tab/>
              <w:t>32</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727">
            <w:r>
              <w:rPr>
                <w:webHidden/>
                <w:rStyle w:val="IndexLink"/>
                <w:vanish w:val="false"/>
              </w:rPr>
              <w:t>7.4</w:t>
            </w:r>
            <w:r>
              <w:rPr>
                <w:rStyle w:val="IndexLink"/>
                <w:rFonts w:eastAsia="" w:eastAsiaTheme="minorEastAsia"/>
                <w:color w:val="auto"/>
                <w:sz w:val="22"/>
                <w:lang w:val="sv-SE" w:eastAsia="sv-SE"/>
              </w:rPr>
              <w:tab/>
            </w:r>
            <w:r>
              <w:rPr>
                <w:webHidden/>
              </w:rPr>
              <w:fldChar w:fldCharType="begin"/>
            </w:r>
            <w:r>
              <w:rPr>
                <w:webHidden/>
              </w:rPr>
              <w:instrText>PAGEREF _Toc30495727 \h</w:instrText>
            </w:r>
            <w:r>
              <w:rPr>
                <w:webHidden/>
              </w:rPr>
              <w:fldChar w:fldCharType="separate"/>
            </w:r>
            <w:r>
              <w:rPr>
                <w:rStyle w:val="IndexLink"/>
              </w:rPr>
              <w:t>GET LIST interface</w:t>
              <w:tab/>
              <w:t>32</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728">
            <w:r>
              <w:rPr>
                <w:webHidden/>
                <w:rStyle w:val="IndexLink"/>
                <w:vanish w:val="false"/>
              </w:rPr>
              <w:t>7.5</w:t>
            </w:r>
            <w:r>
              <w:rPr>
                <w:rStyle w:val="IndexLink"/>
                <w:rFonts w:eastAsia="" w:eastAsiaTheme="minorEastAsia"/>
                <w:color w:val="auto"/>
                <w:sz w:val="22"/>
                <w:lang w:val="sv-SE" w:eastAsia="sv-SE"/>
              </w:rPr>
              <w:tab/>
            </w:r>
            <w:r>
              <w:rPr>
                <w:webHidden/>
              </w:rPr>
              <w:fldChar w:fldCharType="begin"/>
            </w:r>
            <w:r>
              <w:rPr>
                <w:webHidden/>
              </w:rPr>
              <w:instrText>PAGEREF _Toc30495728 \h</w:instrText>
            </w:r>
            <w:r>
              <w:rPr>
                <w:webHidden/>
              </w:rPr>
              <w:fldChar w:fldCharType="separate"/>
            </w:r>
            <w:r>
              <w:rPr>
                <w:rStyle w:val="IndexLink"/>
              </w:rPr>
              <w:t>SUBSCRIPTION interfaces</w:t>
              <w:tab/>
              <w:t>33</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729">
            <w:r>
              <w:rPr>
                <w:webHidden/>
                <w:rStyle w:val="IndexLink"/>
                <w:vanish w:val="false"/>
              </w:rPr>
              <w:t>7.6</w:t>
            </w:r>
            <w:r>
              <w:rPr>
                <w:rStyle w:val="IndexLink"/>
                <w:rFonts w:eastAsia="" w:eastAsiaTheme="minorEastAsia"/>
                <w:color w:val="auto"/>
                <w:sz w:val="22"/>
                <w:lang w:val="sv-SE" w:eastAsia="sv-SE"/>
              </w:rPr>
              <w:tab/>
            </w:r>
            <w:r>
              <w:rPr>
                <w:webHidden/>
              </w:rPr>
              <w:fldChar w:fldCharType="begin"/>
            </w:r>
            <w:r>
              <w:rPr>
                <w:webHidden/>
              </w:rPr>
              <w:instrText>PAGEREF _Toc30495729 \h</w:instrText>
            </w:r>
            <w:r>
              <w:rPr>
                <w:webHidden/>
              </w:rPr>
              <w:fldChar w:fldCharType="separate"/>
            </w:r>
            <w:r>
              <w:rPr>
                <w:rStyle w:val="IndexLink"/>
              </w:rPr>
              <w:t>CAPABILITY interface</w:t>
              <w:tab/>
              <w:t>34</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730">
            <w:r>
              <w:rPr>
                <w:webHidden/>
                <w:rStyle w:val="IndexLink"/>
                <w:vanish w:val="false"/>
              </w:rPr>
              <w:t>7.7</w:t>
            </w:r>
            <w:r>
              <w:rPr>
                <w:rStyle w:val="IndexLink"/>
                <w:rFonts w:eastAsia="" w:eastAsiaTheme="minorEastAsia"/>
                <w:color w:val="auto"/>
                <w:sz w:val="22"/>
                <w:lang w:val="sv-SE" w:eastAsia="sv-SE"/>
              </w:rPr>
              <w:tab/>
            </w:r>
            <w:r>
              <w:rPr>
                <w:webHidden/>
              </w:rPr>
              <w:fldChar w:fldCharType="begin"/>
            </w:r>
            <w:r>
              <w:rPr>
                <w:webHidden/>
              </w:rPr>
              <w:instrText>PAGEREF _Toc30495730 \h</w:instrText>
            </w:r>
            <w:r>
              <w:rPr>
                <w:webHidden/>
              </w:rPr>
              <w:fldChar w:fldCharType="separate"/>
            </w:r>
            <w:r>
              <w:rPr>
                <w:rStyle w:val="IndexLink"/>
              </w:rPr>
              <w:t>DESCRIPTION interface</w:t>
              <w:tab/>
              <w:t>35</w:t>
            </w:r>
            <w:r>
              <w:rPr>
                <w:webHidden/>
              </w:rPr>
              <w:fldChar w:fldCharType="end"/>
            </w:r>
          </w:hyperlink>
        </w:p>
        <w:p>
          <w:pPr>
            <w:pStyle w:val="Contents1"/>
            <w:tabs>
              <w:tab w:val="left" w:pos="480" w:leader="none"/>
              <w:tab w:val="right" w:pos="9923" w:leader="dot"/>
            </w:tabs>
            <w:rPr>
              <w:rFonts w:eastAsia="" w:eastAsiaTheme="minorEastAsia"/>
              <w:color w:val="auto"/>
              <w:sz w:val="22"/>
              <w:lang w:val="sv-SE" w:eastAsia="sv-SE"/>
            </w:rPr>
          </w:pPr>
          <w:hyperlink w:anchor="_Toc30495731">
            <w:r>
              <w:rPr>
                <w:webHidden/>
                <w:rStyle w:val="IndexLink"/>
                <w:vanish w:val="false"/>
              </w:rPr>
              <w:t>8</w:t>
            </w:r>
            <w:r>
              <w:rPr>
                <w:rStyle w:val="IndexLink"/>
                <w:rFonts w:eastAsia="" w:eastAsiaTheme="minorEastAsia"/>
                <w:color w:val="auto"/>
                <w:sz w:val="22"/>
                <w:lang w:val="sv-SE" w:eastAsia="sv-SE"/>
              </w:rPr>
              <w:tab/>
            </w:r>
            <w:r>
              <w:rPr>
                <w:webHidden/>
              </w:rPr>
              <w:fldChar w:fldCharType="begin"/>
            </w:r>
            <w:r>
              <w:rPr>
                <w:webHidden/>
              </w:rPr>
              <w:instrText>PAGEREF _Toc30495731 \h</w:instrText>
            </w:r>
            <w:r>
              <w:rPr>
                <w:webHidden/>
              </w:rPr>
              <w:fldChar w:fldCharType="separate"/>
            </w:r>
            <w:r>
              <w:rPr>
                <w:rStyle w:val="IndexLink"/>
              </w:rPr>
              <w:t>References</w:t>
              <w:tab/>
              <w:t>36</w:t>
            </w:r>
            <w:r>
              <w:rPr>
                <w:webHidden/>
              </w:rPr>
              <w:fldChar w:fldCharType="end"/>
            </w:r>
          </w:hyperlink>
        </w:p>
        <w:p>
          <w:pPr>
            <w:pStyle w:val="Contents1"/>
            <w:tabs>
              <w:tab w:val="left" w:pos="480" w:leader="none"/>
              <w:tab w:val="right" w:pos="9923" w:leader="dot"/>
            </w:tabs>
            <w:rPr>
              <w:rFonts w:eastAsia="" w:eastAsiaTheme="minorEastAsia"/>
              <w:color w:val="auto"/>
              <w:sz w:val="22"/>
              <w:lang w:val="sv-SE" w:eastAsia="sv-SE"/>
            </w:rPr>
          </w:pPr>
          <w:hyperlink w:anchor="_Toc30495732">
            <w:r>
              <w:rPr>
                <w:webHidden/>
                <w:rStyle w:val="IndexLink"/>
                <w:vanish w:val="false"/>
              </w:rPr>
              <w:t>9</w:t>
            </w:r>
            <w:r>
              <w:rPr>
                <w:rStyle w:val="IndexLink"/>
                <w:rFonts w:eastAsia="" w:eastAsiaTheme="minorEastAsia"/>
                <w:color w:val="auto"/>
                <w:sz w:val="22"/>
                <w:lang w:val="sv-SE" w:eastAsia="sv-SE"/>
              </w:rPr>
              <w:tab/>
            </w:r>
            <w:r>
              <w:rPr>
                <w:webHidden/>
              </w:rPr>
              <w:fldChar w:fldCharType="begin"/>
            </w:r>
            <w:r>
              <w:rPr>
                <w:webHidden/>
              </w:rPr>
              <w:instrText>PAGEREF _Toc30495732 \h</w:instrText>
            </w:r>
            <w:r>
              <w:rPr>
                <w:webHidden/>
              </w:rPr>
              <w:fldChar w:fldCharType="separate"/>
            </w:r>
            <w:r>
              <w:rPr>
                <w:rStyle w:val="IndexLink"/>
              </w:rPr>
              <w:t>Acronyms and Terminology</w:t>
              <w:tab/>
              <w:t>37</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733">
            <w:r>
              <w:rPr>
                <w:webHidden/>
                <w:rStyle w:val="IndexLink"/>
                <w:vanish w:val="false"/>
              </w:rPr>
              <w:t>9.1</w:t>
            </w:r>
            <w:r>
              <w:rPr>
                <w:rStyle w:val="IndexLink"/>
                <w:rFonts w:eastAsia="" w:eastAsiaTheme="minorEastAsia"/>
                <w:color w:val="auto"/>
                <w:sz w:val="22"/>
                <w:lang w:val="sv-SE" w:eastAsia="sv-SE"/>
              </w:rPr>
              <w:tab/>
            </w:r>
            <w:r>
              <w:rPr>
                <w:webHidden/>
              </w:rPr>
              <w:fldChar w:fldCharType="begin"/>
            </w:r>
            <w:r>
              <w:rPr>
                <w:webHidden/>
              </w:rPr>
              <w:instrText>PAGEREF _Toc30495733 \h</w:instrText>
            </w:r>
            <w:r>
              <w:rPr>
                <w:webHidden/>
              </w:rPr>
              <w:fldChar w:fldCharType="separate"/>
            </w:r>
            <w:r>
              <w:rPr>
                <w:rStyle w:val="IndexLink"/>
              </w:rPr>
              <w:t>Acronyms</w:t>
              <w:tab/>
              <w:t>37</w:t>
            </w:r>
            <w:r>
              <w:rPr>
                <w:webHidden/>
              </w:rPr>
              <w:fldChar w:fldCharType="end"/>
            </w:r>
          </w:hyperlink>
        </w:p>
        <w:p>
          <w:pPr>
            <w:pStyle w:val="Contents2"/>
            <w:tabs>
              <w:tab w:val="left" w:pos="880" w:leader="none"/>
              <w:tab w:val="right" w:pos="9923" w:leader="dot"/>
            </w:tabs>
            <w:rPr>
              <w:rFonts w:eastAsia="" w:eastAsiaTheme="minorEastAsia"/>
              <w:color w:val="auto"/>
              <w:sz w:val="22"/>
              <w:lang w:val="sv-SE" w:eastAsia="sv-SE"/>
            </w:rPr>
          </w:pPr>
          <w:hyperlink w:anchor="_Toc30495734">
            <w:r>
              <w:rPr>
                <w:webHidden/>
                <w:rStyle w:val="IndexLink"/>
                <w:vanish w:val="false"/>
              </w:rPr>
              <w:t>9.2</w:t>
            </w:r>
            <w:r>
              <w:rPr>
                <w:rStyle w:val="IndexLink"/>
                <w:rFonts w:eastAsia="" w:eastAsiaTheme="minorEastAsia"/>
                <w:color w:val="auto"/>
                <w:sz w:val="22"/>
                <w:lang w:val="sv-SE" w:eastAsia="sv-SE"/>
              </w:rPr>
              <w:tab/>
            </w:r>
            <w:r>
              <w:rPr>
                <w:webHidden/>
              </w:rPr>
              <w:fldChar w:fldCharType="begin"/>
            </w:r>
            <w:r>
              <w:rPr>
                <w:webHidden/>
              </w:rPr>
              <w:instrText>PAGEREF _Toc30495734 \h</w:instrText>
            </w:r>
            <w:r>
              <w:rPr>
                <w:webHidden/>
              </w:rPr>
              <w:fldChar w:fldCharType="separate"/>
            </w:r>
            <w:r>
              <w:rPr>
                <w:rStyle w:val="IndexLink"/>
              </w:rPr>
              <w:t>Terminology</w:t>
              <w:tab/>
              <w:t>37</w:t>
            </w:r>
            <w:r>
              <w:rPr>
                <w:webHidden/>
              </w:rPr>
              <w:fldChar w:fldCharType="end"/>
            </w:r>
          </w:hyperlink>
        </w:p>
        <w:p>
          <w:pPr>
            <w:pStyle w:val="Contents1"/>
            <w:tabs>
              <w:tab w:val="left" w:pos="1540" w:leader="none"/>
              <w:tab w:val="right" w:pos="9923" w:leader="dot"/>
            </w:tabs>
            <w:rPr>
              <w:rFonts w:eastAsia="" w:eastAsiaTheme="minorEastAsia"/>
              <w:color w:val="auto"/>
              <w:sz w:val="22"/>
              <w:lang w:val="sv-SE" w:eastAsia="sv-SE"/>
            </w:rPr>
          </w:pPr>
          <w:hyperlink w:anchor="_Toc30495735">
            <w:r>
              <w:rPr>
                <w:webHidden/>
                <w:rStyle w:val="IndexLink"/>
                <w:vanish w:val="false"/>
              </w:rPr>
              <w:t>Appendix A</w:t>
            </w:r>
            <w:r>
              <w:rPr>
                <w:rStyle w:val="IndexLink"/>
                <w:rFonts w:eastAsia="" w:eastAsiaTheme="minorEastAsia"/>
                <w:color w:val="auto"/>
                <w:sz w:val="22"/>
                <w:lang w:val="sv-SE" w:eastAsia="sv-SE"/>
              </w:rPr>
              <w:tab/>
            </w:r>
            <w:r>
              <w:rPr>
                <w:webHidden/>
              </w:rPr>
              <w:fldChar w:fldCharType="begin"/>
            </w:r>
            <w:r>
              <w:rPr>
                <w:webHidden/>
              </w:rPr>
              <w:instrText>PAGEREF _Toc30495735 \h</w:instrText>
            </w:r>
            <w:r>
              <w:rPr>
                <w:webHidden/>
              </w:rPr>
              <w:fldChar w:fldCharType="separate"/>
            </w:r>
            <w:r>
              <w:rPr>
                <w:rStyle w:val="IndexLink"/>
              </w:rPr>
              <w:t>Service Specification XML</w:t>
              <w:tab/>
              <w:t>40</w:t>
            </w:r>
            <w:r>
              <w:rPr>
                <w:webHidden/>
              </w:rPr>
              <w:fldChar w:fldCharType="end"/>
            </w:r>
          </w:hyperlink>
        </w:p>
        <w:p>
          <w:pPr>
            <w:pStyle w:val="Normal"/>
            <w:rPr/>
          </w:pPr>
          <w:r>
            <w:rPr/>
          </w:r>
          <w:r>
            <w:rPr/>
            <w:fldChar w:fldCharType="end"/>
          </w:r>
        </w:p>
      </w:sdtContent>
    </w:sdt>
    <w:p>
      <w:pPr>
        <w:pStyle w:val="Normal"/>
        <w:rPr>
          <w:rFonts w:ascii="Helvetica" w:hAnsi="Helvetica" w:asciiTheme="majorHAnsi" w:hAnsiTheme="majorHAnsi"/>
          <w:bCs/>
          <w:color w:val="54B2E0" w:themeColor="accent1" w:themeShade="bf"/>
          <w:kern w:val="2"/>
          <w:sz w:val="28"/>
          <w:lang w:eastAsia="ja-JP"/>
        </w:rPr>
      </w:pPr>
      <w:r>
        <w:rPr>
          <w:rFonts w:asciiTheme="majorHAnsi" w:hAnsiTheme="majorHAnsi"/>
          <w:bCs/>
          <w:color w:val="54B2E0" w:themeColor="accent1" w:themeShade="bf"/>
          <w:kern w:val="2"/>
          <w:sz w:val="28"/>
          <w:lang w:eastAsia="ja-JP"/>
        </w:rPr>
      </w:r>
      <w:r>
        <w:br w:type="page"/>
      </w:r>
    </w:p>
    <w:p>
      <w:pPr>
        <w:pStyle w:val="Content"/>
        <w:rPr>
          <w:lang w:eastAsia="ja-JP"/>
        </w:rPr>
      </w:pPr>
      <w:r>
        <w:rPr>
          <w:lang w:eastAsia="ja-JP"/>
        </w:rPr>
        <w:t>Table of figures</w:t>
      </w:r>
    </w:p>
    <w:p>
      <w:pPr>
        <w:pStyle w:val="Tableoffigures"/>
        <w:tabs>
          <w:tab w:val="clear" w:pos="720"/>
          <w:tab w:val="right" w:pos="9913" w:leader="dot"/>
        </w:tabs>
        <w:rPr>
          <w:rFonts w:eastAsia="" w:eastAsiaTheme="minorEastAsia"/>
          <w:color w:val="auto"/>
          <w:sz w:val="22"/>
          <w:lang w:val="sv-SE" w:eastAsia="sv-SE"/>
        </w:rPr>
      </w:pPr>
      <w:r>
        <w:fldChar w:fldCharType="begin"/>
      </w:r>
      <w:r>
        <w:rPr>
          <w:rStyle w:val="IndexLink"/>
        </w:rPr>
        <w:instrText> TOC \c "Figure" </w:instrText>
      </w:r>
      <w:r>
        <w:rPr>
          <w:rStyle w:val="IndexLink"/>
        </w:rPr>
        <w:fldChar w:fldCharType="separate"/>
      </w:r>
      <w:hyperlink w:anchor="_Toc30495577">
        <w:r>
          <w:rPr>
            <w:webHidden/>
          </w:rPr>
          <w:fldChar w:fldCharType="begin"/>
        </w:r>
        <w:r>
          <w:rPr>
            <w:webHidden/>
          </w:rPr>
          <w:instrText>PAGEREF _Toc30495577 \h</w:instrText>
        </w:r>
        <w:r>
          <w:rPr>
            <w:webHidden/>
          </w:rPr>
          <w:fldChar w:fldCharType="separate"/>
        </w:r>
        <w:r>
          <w:rPr>
            <w:rStyle w:val="IndexLink"/>
          </w:rPr>
          <w:t>Figure 1: Present Day Operational Context</w:t>
          <w:tab/>
          <w:t>9</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78">
        <w:r>
          <w:rPr>
            <w:webHidden/>
          </w:rPr>
          <w:fldChar w:fldCharType="begin"/>
        </w:r>
        <w:r>
          <w:rPr>
            <w:webHidden/>
          </w:rPr>
          <w:instrText>PAGEREF _Toc30495578 \h</w:instrText>
        </w:r>
        <w:r>
          <w:rPr>
            <w:webHidden/>
          </w:rPr>
          <w:fldChar w:fldCharType="separate"/>
        </w:r>
        <w:r>
          <w:rPr>
            <w:rStyle w:val="IndexLink"/>
          </w:rPr>
          <w:t>Figure 2: Envisioned Operational Context</w:t>
          <w:tab/>
          <w:t>10</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79">
        <w:r>
          <w:rPr>
            <w:webHidden/>
          </w:rPr>
          <w:fldChar w:fldCharType="begin"/>
        </w:r>
        <w:r>
          <w:rPr>
            <w:webHidden/>
          </w:rPr>
          <w:instrText>PAGEREF _Toc30495579 \h</w:instrText>
        </w:r>
        <w:r>
          <w:rPr>
            <w:webHidden/>
          </w:rPr>
          <w:fldChar w:fldCharType="separate"/>
        </w:r>
        <w:r>
          <w:rPr>
            <w:rStyle w:val="IndexLink"/>
          </w:rPr>
          <w:t>Figure 3: S-124 service Interface Definition diagram</w:t>
          <w:tab/>
          <w:t>15</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80">
        <w:r>
          <w:rPr>
            <w:webHidden/>
          </w:rPr>
          <w:fldChar w:fldCharType="begin"/>
        </w:r>
        <w:r>
          <w:rPr>
            <w:webHidden/>
          </w:rPr>
          <w:instrText>PAGEREF _Toc30495580 \h</w:instrText>
        </w:r>
        <w:r>
          <w:rPr>
            <w:webHidden/>
          </w:rPr>
          <w:fldChar w:fldCharType="separate"/>
        </w:r>
        <w:r>
          <w:rPr>
            <w:rStyle w:val="IndexLink"/>
          </w:rPr>
          <w:t>Figure 4: Upload interface</w:t>
          <w:tab/>
          <w:t>18</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81">
        <w:r>
          <w:rPr>
            <w:webHidden/>
          </w:rPr>
          <w:fldChar w:fldCharType="begin"/>
        </w:r>
        <w:r>
          <w:rPr>
            <w:webHidden/>
          </w:rPr>
          <w:instrText>PAGEREF _Toc30495581 \h</w:instrText>
        </w:r>
        <w:r>
          <w:rPr>
            <w:webHidden/>
          </w:rPr>
          <w:fldChar w:fldCharType="separate"/>
        </w:r>
        <w:r>
          <w:rPr>
            <w:rStyle w:val="IndexLink"/>
          </w:rPr>
          <w:t>Figure 5: Acknowledgement Interface</w:t>
          <w:tab/>
          <w:t>19</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82">
        <w:r>
          <w:rPr>
            <w:webHidden/>
          </w:rPr>
          <w:fldChar w:fldCharType="begin"/>
        </w:r>
        <w:r>
          <w:rPr>
            <w:webHidden/>
          </w:rPr>
          <w:instrText>PAGEREF _Toc30495582 \h</w:instrText>
        </w:r>
        <w:r>
          <w:rPr>
            <w:webHidden/>
          </w:rPr>
          <w:fldChar w:fldCharType="separate"/>
        </w:r>
        <w:r>
          <w:rPr>
            <w:rStyle w:val="IndexLink"/>
          </w:rPr>
          <w:t>Figure 6: Get Interface</w:t>
          <w:tab/>
          <w:t>21</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83">
        <w:r>
          <w:rPr>
            <w:webHidden/>
          </w:rPr>
          <w:fldChar w:fldCharType="begin"/>
        </w:r>
        <w:r>
          <w:rPr>
            <w:webHidden/>
          </w:rPr>
          <w:instrText>PAGEREF _Toc30495583 \h</w:instrText>
        </w:r>
        <w:r>
          <w:rPr>
            <w:webHidden/>
          </w:rPr>
          <w:fldChar w:fldCharType="separate"/>
        </w:r>
        <w:r>
          <w:rPr>
            <w:rStyle w:val="IndexLink"/>
          </w:rPr>
          <w:t>Figure 7: Get List Interface</w:t>
          <w:tab/>
          <w:t>22</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84">
        <w:r>
          <w:rPr>
            <w:webHidden/>
          </w:rPr>
          <w:fldChar w:fldCharType="begin"/>
        </w:r>
        <w:r>
          <w:rPr>
            <w:webHidden/>
          </w:rPr>
          <w:instrText>PAGEREF _Toc30495584 \h</w:instrText>
        </w:r>
        <w:r>
          <w:rPr>
            <w:webHidden/>
          </w:rPr>
          <w:fldChar w:fldCharType="separate"/>
        </w:r>
        <w:r>
          <w:rPr>
            <w:rStyle w:val="IndexLink"/>
          </w:rPr>
          <w:t>Figure 8: Subscribe Interface</w:t>
          <w:tab/>
          <w:t>24</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85">
        <w:r>
          <w:rPr>
            <w:webHidden/>
          </w:rPr>
          <w:fldChar w:fldCharType="begin"/>
        </w:r>
        <w:r>
          <w:rPr>
            <w:webHidden/>
          </w:rPr>
          <w:instrText>PAGEREF _Toc30495585 \h</w:instrText>
        </w:r>
        <w:r>
          <w:rPr>
            <w:webHidden/>
          </w:rPr>
          <w:fldChar w:fldCharType="separate"/>
        </w:r>
        <w:r>
          <w:rPr>
            <w:rStyle w:val="IndexLink"/>
          </w:rPr>
          <w:t>Figure 9: Remove Subscription Interface</w:t>
          <w:tab/>
          <w:t>25</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86">
        <w:r>
          <w:rPr>
            <w:webHidden/>
          </w:rPr>
          <w:fldChar w:fldCharType="begin"/>
        </w:r>
        <w:r>
          <w:rPr>
            <w:webHidden/>
          </w:rPr>
          <w:instrText>PAGEREF _Toc30495586 \h</w:instrText>
        </w:r>
        <w:r>
          <w:rPr>
            <w:webHidden/>
          </w:rPr>
          <w:fldChar w:fldCharType="separate"/>
        </w:r>
        <w:r>
          <w:rPr>
            <w:rStyle w:val="IndexLink"/>
          </w:rPr>
          <w:t>Figure 10: Get Subscription List Interface</w:t>
          <w:tab/>
          <w:t>26</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87">
        <w:r>
          <w:rPr>
            <w:webHidden/>
          </w:rPr>
          <w:fldChar w:fldCharType="begin"/>
        </w:r>
        <w:r>
          <w:rPr>
            <w:webHidden/>
          </w:rPr>
          <w:instrText>PAGEREF _Toc30495587 \h</w:instrText>
        </w:r>
        <w:r>
          <w:rPr>
            <w:webHidden/>
          </w:rPr>
          <w:fldChar w:fldCharType="separate"/>
        </w:r>
        <w:r>
          <w:rPr>
            <w:rStyle w:val="IndexLink"/>
          </w:rPr>
          <w:t>Figure 11: Subscription Notification Interface</w:t>
          <w:tab/>
          <w:t>27</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88">
        <w:r>
          <w:rPr>
            <w:webHidden/>
          </w:rPr>
          <w:fldChar w:fldCharType="begin"/>
        </w:r>
        <w:r>
          <w:rPr>
            <w:webHidden/>
          </w:rPr>
          <w:instrText>PAGEREF _Toc30495588 \h</w:instrText>
        </w:r>
        <w:r>
          <w:rPr>
            <w:webHidden/>
          </w:rPr>
          <w:fldChar w:fldCharType="separate"/>
        </w:r>
        <w:r>
          <w:rPr>
            <w:rStyle w:val="IndexLink"/>
          </w:rPr>
          <w:t>Figure 12: Capability Interface</w:t>
          <w:tab/>
          <w:t>28</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89">
        <w:r>
          <w:rPr>
            <w:webHidden/>
          </w:rPr>
          <w:fldChar w:fldCharType="begin"/>
        </w:r>
        <w:r>
          <w:rPr>
            <w:webHidden/>
          </w:rPr>
          <w:instrText>PAGEREF _Toc30495589 \h</w:instrText>
        </w:r>
        <w:r>
          <w:rPr>
            <w:webHidden/>
          </w:rPr>
          <w:fldChar w:fldCharType="separate"/>
        </w:r>
        <w:r>
          <w:rPr>
            <w:rStyle w:val="IndexLink"/>
          </w:rPr>
          <w:t>Figure 13: Description Interface</w:t>
          <w:tab/>
          <w:t>30</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90">
        <w:r>
          <w:rPr>
            <w:webHidden/>
          </w:rPr>
          <w:fldChar w:fldCharType="begin"/>
        </w:r>
        <w:r>
          <w:rPr>
            <w:webHidden/>
          </w:rPr>
          <w:instrText>PAGEREF _Toc30495590 \h</w:instrText>
        </w:r>
        <w:r>
          <w:rPr>
            <w:webHidden/>
          </w:rPr>
          <w:fldChar w:fldCharType="separate"/>
        </w:r>
        <w:r>
          <w:rPr>
            <w:rStyle w:val="IndexLink"/>
          </w:rPr>
          <w:t>Figure 14: Upload message initiated by service provider with acknowledgement.</w:t>
          <w:tab/>
          <w:t>31</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91">
        <w:r>
          <w:rPr>
            <w:webHidden/>
          </w:rPr>
          <w:fldChar w:fldCharType="begin"/>
        </w:r>
        <w:r>
          <w:rPr>
            <w:webHidden/>
          </w:rPr>
          <w:instrText>PAGEREF _Toc30495591 \h</w:instrText>
        </w:r>
        <w:r>
          <w:rPr>
            <w:webHidden/>
          </w:rPr>
          <w:fldChar w:fldCharType="separate"/>
        </w:r>
        <w:r>
          <w:rPr>
            <w:rStyle w:val="IndexLink"/>
          </w:rPr>
          <w:t>Figure 15: Get Interface sequence diagram</w:t>
          <w:tab/>
          <w:t>32</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92">
        <w:r>
          <w:rPr>
            <w:webHidden/>
          </w:rPr>
          <w:fldChar w:fldCharType="begin"/>
        </w:r>
        <w:r>
          <w:rPr>
            <w:webHidden/>
          </w:rPr>
          <w:instrText>PAGEREF _Toc30495592 \h</w:instrText>
        </w:r>
        <w:r>
          <w:rPr>
            <w:webHidden/>
          </w:rPr>
          <w:fldChar w:fldCharType="separate"/>
        </w:r>
        <w:r>
          <w:rPr>
            <w:rStyle w:val="IndexLink"/>
          </w:rPr>
          <w:t>Figure 16 Get List Interface Diagram</w:t>
          <w:tab/>
          <w:t>33</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593">
        <w:r>
          <w:rPr>
            <w:webHidden/>
          </w:rPr>
          <w:fldChar w:fldCharType="begin"/>
        </w:r>
        <w:r>
          <w:rPr>
            <w:webHidden/>
          </w:rPr>
          <w:instrText>PAGEREF _Toc30495593 \h</w:instrText>
        </w:r>
        <w:r>
          <w:rPr>
            <w:webHidden/>
          </w:rPr>
          <w:fldChar w:fldCharType="separate"/>
        </w:r>
        <w:r>
          <w:rPr>
            <w:rStyle w:val="IndexLink"/>
          </w:rPr>
          <w:t>Figure 17 Subscription Requested by external service</w:t>
          <w:tab/>
          <w:t>34</w:t>
        </w:r>
        <w:r>
          <w:rPr>
            <w:webHidden/>
          </w:rPr>
          <w:fldChar w:fldCharType="end"/>
        </w:r>
      </w:hyperlink>
      <w:r>
        <w:rPr>
          <w:rStyle w:val="IndexLink"/>
        </w:rPr>
        <w:fldChar w:fldCharType="end"/>
      </w:r>
    </w:p>
    <w:p>
      <w:pPr>
        <w:pStyle w:val="Content"/>
        <w:rPr>
          <w:lang w:eastAsia="ja-JP"/>
        </w:rPr>
      </w:pPr>
      <w:r>
        <w:rPr>
          <w:lang w:eastAsia="ja-JP"/>
        </w:rPr>
      </w:r>
    </w:p>
    <w:p>
      <w:pPr>
        <w:pStyle w:val="Content"/>
        <w:rPr>
          <w:lang w:eastAsia="ja-JP"/>
        </w:rPr>
      </w:pPr>
      <w:r>
        <w:rPr>
          <w:lang w:eastAsia="ja-JP"/>
        </w:rPr>
        <w:t>List of tables</w:t>
      </w:r>
    </w:p>
    <w:p>
      <w:pPr>
        <w:pStyle w:val="Tableoffigures"/>
        <w:tabs>
          <w:tab w:val="clear" w:pos="720"/>
          <w:tab w:val="right" w:pos="9913" w:leader="dot"/>
        </w:tabs>
        <w:rPr>
          <w:rFonts w:eastAsia="" w:eastAsiaTheme="minorEastAsia"/>
          <w:color w:val="auto"/>
          <w:sz w:val="22"/>
          <w:lang w:val="sv-SE" w:eastAsia="sv-SE"/>
        </w:rPr>
      </w:pPr>
      <w:r>
        <w:fldChar w:fldCharType="begin"/>
      </w:r>
      <w:r>
        <w:rPr>
          <w:rStyle w:val="IndexLink"/>
        </w:rPr>
        <w:instrText> TOC \c "Table" </w:instrText>
      </w:r>
      <w:r>
        <w:rPr>
          <w:rStyle w:val="IndexLink"/>
        </w:rPr>
        <w:fldChar w:fldCharType="separate"/>
      </w:r>
      <w:hyperlink w:anchor="_Toc30495646">
        <w:r>
          <w:rPr>
            <w:webHidden/>
          </w:rPr>
          <w:fldChar w:fldCharType="begin"/>
        </w:r>
        <w:r>
          <w:rPr>
            <w:webHidden/>
          </w:rPr>
          <w:instrText>PAGEREF _Toc30495646 \h</w:instrText>
        </w:r>
        <w:r>
          <w:rPr>
            <w:webHidden/>
          </w:rPr>
          <w:fldChar w:fldCharType="separate"/>
        </w:r>
        <w:r>
          <w:rPr>
            <w:rStyle w:val="IndexLink"/>
          </w:rPr>
          <w:t>Table 1: Requirements Tracing</w:t>
          <w:tab/>
          <w:t>11</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647">
        <w:r>
          <w:rPr>
            <w:webHidden/>
          </w:rPr>
          <w:fldChar w:fldCharType="begin"/>
        </w:r>
        <w:r>
          <w:rPr>
            <w:webHidden/>
          </w:rPr>
          <w:instrText>PAGEREF _Toc30495647 \h</w:instrText>
        </w:r>
        <w:r>
          <w:rPr>
            <w:webHidden/>
          </w:rPr>
          <w:fldChar w:fldCharType="separate"/>
        </w:r>
        <w:r>
          <w:rPr>
            <w:rStyle w:val="IndexLink"/>
          </w:rPr>
          <w:t>Table 2: Additional Requirements Definition</w:t>
          <w:tab/>
          <w:t>11</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648">
        <w:r>
          <w:rPr>
            <w:webHidden/>
          </w:rPr>
          <w:fldChar w:fldCharType="begin"/>
        </w:r>
        <w:r>
          <w:rPr>
            <w:webHidden/>
          </w:rPr>
          <w:instrText>PAGEREF _Toc30495648 \h</w:instrText>
        </w:r>
        <w:r>
          <w:rPr>
            <w:webHidden/>
          </w:rPr>
          <w:fldChar w:fldCharType="separate"/>
        </w:r>
        <w:r>
          <w:rPr>
            <w:rStyle w:val="IndexLink"/>
          </w:rPr>
          <w:t>Table 2: Non-functional Requirements Definition</w:t>
          <w:tab/>
          <w:t>12</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649">
        <w:r>
          <w:rPr>
            <w:rStyle w:val="IndexLink"/>
          </w:rPr>
          <w:t xml:space="preserve">Table 3: Operational Nodes providing the </w:t>
        </w:r>
        <w:r>
          <w:rPr>
            <w:rStyle w:val="IndexLink"/>
            <w:i/>
          </w:rPr>
          <w:t>S-124 NW</w:t>
        </w:r>
        <w:r>
          <w:rPr>
            <w:webHidden/>
          </w:rPr>
          <w:fldChar w:fldCharType="begin"/>
        </w:r>
        <w:r>
          <w:rPr>
            <w:webHidden/>
          </w:rPr>
          <w:instrText>PAGEREF _Toc30495649 \h</w:instrText>
        </w:r>
        <w:r>
          <w:rPr>
            <w:webHidden/>
          </w:rPr>
          <w:fldChar w:fldCharType="separate"/>
        </w:r>
        <w:r>
          <w:rPr>
            <w:rStyle w:val="IndexLink"/>
          </w:rPr>
          <w:t xml:space="preserve"> service</w:t>
          <w:tab/>
          <w:t>13</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650">
        <w:r>
          <w:rPr>
            <w:rStyle w:val="IndexLink"/>
          </w:rPr>
          <w:t xml:space="preserve">Table 5: Operational Activities supported by the </w:t>
        </w:r>
        <w:r>
          <w:rPr>
            <w:rStyle w:val="IndexLink"/>
            <w:i/>
          </w:rPr>
          <w:t>XYZ</w:t>
        </w:r>
        <w:r>
          <w:rPr>
            <w:webHidden/>
          </w:rPr>
          <w:fldChar w:fldCharType="begin"/>
        </w:r>
        <w:r>
          <w:rPr>
            <w:webHidden/>
          </w:rPr>
          <w:instrText>PAGEREF _Toc30495650 \h</w:instrText>
        </w:r>
        <w:r>
          <w:rPr>
            <w:webHidden/>
          </w:rPr>
          <w:fldChar w:fldCharType="separate"/>
        </w:r>
        <w:r>
          <w:rPr>
            <w:rStyle w:val="IndexLink"/>
          </w:rPr>
          <w:t xml:space="preserve"> service</w:t>
          <w:tab/>
          <w:t>14</w:t>
        </w:r>
        <w:r>
          <w:rPr>
            <w:webHidden/>
          </w:rPr>
          <w:fldChar w:fldCharType="end"/>
        </w:r>
      </w:hyperlink>
    </w:p>
    <w:p>
      <w:pPr>
        <w:pStyle w:val="Tableoffigures"/>
        <w:tabs>
          <w:tab w:val="clear" w:pos="720"/>
          <w:tab w:val="right" w:pos="9913" w:leader="dot"/>
        </w:tabs>
        <w:rPr>
          <w:rFonts w:eastAsia="" w:eastAsiaTheme="minorEastAsia"/>
          <w:color w:val="auto"/>
          <w:sz w:val="22"/>
          <w:lang w:val="sv-SE" w:eastAsia="sv-SE"/>
        </w:rPr>
      </w:pPr>
      <w:hyperlink w:anchor="_Toc30495651">
        <w:r>
          <w:rPr>
            <w:webHidden/>
          </w:rPr>
          <w:fldChar w:fldCharType="begin"/>
        </w:r>
        <w:r>
          <w:rPr>
            <w:webHidden/>
          </w:rPr>
          <w:instrText>PAGEREF _Toc30495651 \h</w:instrText>
        </w:r>
        <w:r>
          <w:rPr>
            <w:webHidden/>
          </w:rPr>
          <w:fldChar w:fldCharType="separate"/>
        </w:r>
        <w:r>
          <w:rPr>
            <w:rStyle w:val="IndexLink"/>
          </w:rPr>
          <w:t>Table 6: Service Interface overview</w:t>
          <w:tab/>
          <w:t>16</w:t>
        </w:r>
        <w:r>
          <w:rPr>
            <w:webHidden/>
          </w:rPr>
          <w:fldChar w:fldCharType="end"/>
        </w:r>
      </w:hyperlink>
      <w:r>
        <w:rPr>
          <w:rStyle w:val="IndexLink"/>
        </w:rPr>
        <w:fldChar w:fldCharType="end"/>
      </w:r>
    </w:p>
    <w:p>
      <w:pPr>
        <w:pStyle w:val="Normal"/>
        <w:tabs>
          <w:tab w:val="clear" w:pos="720"/>
          <w:tab w:val="left" w:pos="709" w:leader="none"/>
        </w:tabs>
        <w:rPr/>
      </w:pPr>
      <w:r>
        <w:rPr/>
      </w:r>
    </w:p>
    <w:p>
      <w:pPr>
        <w:pStyle w:val="Normal"/>
        <w:tabs>
          <w:tab w:val="clear" w:pos="720"/>
          <w:tab w:val="left" w:pos="709" w:leader="none"/>
        </w:tabs>
        <w:rPr/>
      </w:pPr>
      <w:r>
        <w:rPr/>
      </w:r>
      <w:r>
        <w:br w:type="page"/>
      </w:r>
    </w:p>
    <w:p>
      <w:pPr>
        <w:pStyle w:val="Heading1"/>
        <w:rPr/>
      </w:pPr>
      <w:bookmarkStart w:id="0" w:name="_Toc30495655"/>
      <w:r>
        <w:rPr/>
        <w:t>Introduction</w:t>
      </w:r>
      <w:bookmarkEnd w:id="0"/>
    </w:p>
    <w:p>
      <w:pPr>
        <w:pStyle w:val="Normal"/>
        <w:jc w:val="both"/>
        <w:rPr/>
      </w:pPr>
      <w:r>
        <w:rPr/>
      </w:r>
    </w:p>
    <w:p>
      <w:pPr>
        <w:pStyle w:val="Normal"/>
        <w:jc w:val="both"/>
        <w:rPr/>
      </w:pPr>
      <w:r>
        <w:rPr/>
        <w:t>This document is a service specification for a technical service for the provision of AtoN information for endusers, following the IALA guideline G1128.</w:t>
      </w:r>
    </w:p>
    <w:p>
      <w:pPr>
        <w:pStyle w:val="Normal"/>
        <w:jc w:val="both"/>
        <w:rPr/>
      </w:pPr>
      <w:r>
        <w:rPr/>
        <w:t>In the context of e-navigation there are a number of maritime services, and each of these make reference to a number of associated technical services. The technical services themselves are described on three levels;</w:t>
      </w:r>
    </w:p>
    <w:p>
      <w:pPr>
        <w:pStyle w:val="Normal"/>
        <w:jc w:val="both"/>
        <w:rPr/>
      </w:pPr>
      <w:r>
        <w:rPr/>
        <w:tab/>
        <w:t>Service specification (this document)</w:t>
      </w:r>
    </w:p>
    <w:p>
      <w:pPr>
        <w:pStyle w:val="Normal"/>
        <w:jc w:val="both"/>
        <w:rPr/>
      </w:pPr>
      <w:r>
        <w:rPr/>
        <w:tab/>
        <w:t>Service design (one or more)</w:t>
      </w:r>
    </w:p>
    <w:p>
      <w:pPr>
        <w:pStyle w:val="Normal"/>
        <w:jc w:val="both"/>
        <w:rPr/>
      </w:pPr>
      <w:r>
        <w:rPr/>
        <w:tab/>
        <w:t>Service instance (one or more)</w:t>
      </w:r>
    </w:p>
    <w:p>
      <w:pPr>
        <w:pStyle w:val="Normal"/>
        <w:jc w:val="both"/>
        <w:rPr/>
      </w:pPr>
      <w:r>
        <w:rPr/>
        <w:t>all the above documents are part of G1128, and are explained in that guideline.</w:t>
      </w:r>
    </w:p>
    <w:p>
      <w:pPr>
        <w:pStyle w:val="Normal"/>
        <w:jc w:val="both"/>
        <w:rPr/>
      </w:pPr>
      <w:r>
        <w:rPr/>
        <w:t>The service specification (this document) includes the data model for the technical service, which in that case is taken from the S-125 product specification.</w:t>
      </w:r>
    </w:p>
    <w:p>
      <w:pPr>
        <w:pStyle w:val="Normal"/>
        <w:jc w:val="both"/>
        <w:rPr/>
      </w:pPr>
      <w:r>
        <w:rPr/>
        <w:t>This specific technical service will probably be referenced in several maritime services including MS12 - nautical publications, and possibly also in the newly proposed MS17 on AtoN.</w:t>
      </w:r>
    </w:p>
    <w:p>
      <w:pPr>
        <w:pStyle w:val="Normal"/>
        <w:jc w:val="both"/>
        <w:rPr/>
      </w:pPr>
      <w:r>
        <w:rPr/>
        <w:t>This service specification may be used with the Maritime Connectivity Platform (MCP), where the MCP would provide means of authentication of service providers and service consumers as well as means of service discoverability.</w:t>
      </w:r>
    </w:p>
    <w:p>
      <w:pPr>
        <w:pStyle w:val="Normal"/>
        <w:jc w:val="both"/>
        <w:rPr>
          <w:rFonts w:eastAsia="Malgun Gothic"/>
          <w:lang w:val="en-US" w:eastAsia="ko-KR"/>
        </w:rPr>
      </w:pPr>
      <w:r>
        <w:rPr>
          <w:rFonts w:eastAsia="Malgun Gothic"/>
          <w:lang w:val="en-US" w:eastAsia="ko-KR"/>
        </w:rPr>
      </w:r>
      <w:bookmarkStart w:id="1" w:name="_Hlk23765351"/>
      <w:bookmarkStart w:id="2" w:name="_Hlk23765351"/>
      <w:bookmarkEnd w:id="2"/>
    </w:p>
    <w:p>
      <w:pPr>
        <w:pStyle w:val="Heading2"/>
        <w:jc w:val="both"/>
        <w:rPr/>
      </w:pPr>
      <w:bookmarkStart w:id="3" w:name="_Toc30495656"/>
      <w:bookmarkStart w:id="4" w:name="_Hlk237653511"/>
      <w:bookmarkEnd w:id="4"/>
      <w:r>
        <w:rPr/>
        <w:t>Purpose of the Document</w:t>
      </w:r>
      <w:bookmarkEnd w:id="3"/>
    </w:p>
    <w:p>
      <w:pPr>
        <w:pStyle w:val="Normal"/>
        <w:jc w:val="both"/>
        <w:rPr/>
      </w:pPr>
      <w:r>
        <w:rPr/>
      </w:r>
    </w:p>
    <w:p>
      <w:pPr>
        <w:pStyle w:val="Normal"/>
        <w:jc w:val="both"/>
        <w:rPr/>
      </w:pPr>
      <w:r>
        <w:rPr/>
        <w:t>The purpose of this service specification document is to provide a holistic overview of the service and its building blocks in a technology-independent way, according to the G1128 guideline. It describes a well-defined baseline of the service by clearly identifying the service version.</w:t>
      </w:r>
    </w:p>
    <w:p>
      <w:pPr>
        <w:pStyle w:val="Normal"/>
        <w:jc w:val="both"/>
        <w:rPr/>
      </w:pPr>
      <w:r>
        <w:rPr/>
        <w:t>The aim is to document the key aspects of the</w:t>
      </w:r>
      <w:r>
        <w:rPr>
          <w:color w:val="3DB5EA" w:themeColor="text1" w:themeTint="80"/>
        </w:rPr>
        <w:t xml:space="preserve"> </w:t>
      </w:r>
      <w:r>
        <w:rPr/>
        <w:t>service at the logical level:</w:t>
      </w:r>
    </w:p>
    <w:p>
      <w:pPr>
        <w:pStyle w:val="ListParagraph"/>
        <w:numPr>
          <w:ilvl w:val="0"/>
          <w:numId w:val="3"/>
        </w:numPr>
        <w:jc w:val="both"/>
        <w:rPr/>
      </w:pPr>
      <w:r>
        <w:rPr/>
        <w:t>the operational and business context of the service</w:t>
      </w:r>
    </w:p>
    <w:p>
      <w:pPr>
        <w:pStyle w:val="ListParagraph"/>
        <w:numPr>
          <w:ilvl w:val="1"/>
          <w:numId w:val="3"/>
        </w:numPr>
        <w:jc w:val="both"/>
        <w:rPr/>
      </w:pPr>
      <w:r>
        <w:rPr/>
        <w:t>requirements for the service (e.g., information exchange requirements)</w:t>
      </w:r>
    </w:p>
    <w:p>
      <w:pPr>
        <w:pStyle w:val="ListParagraph"/>
        <w:numPr>
          <w:ilvl w:val="1"/>
          <w:numId w:val="3"/>
        </w:numPr>
        <w:jc w:val="both"/>
        <w:rPr/>
      </w:pPr>
      <w:r>
        <w:rPr/>
        <w:t>involved nodes: which operational components provide/consume the service</w:t>
      </w:r>
    </w:p>
    <w:p>
      <w:pPr>
        <w:pStyle w:val="ListParagraph"/>
        <w:numPr>
          <w:ilvl w:val="1"/>
          <w:numId w:val="3"/>
        </w:numPr>
        <w:jc w:val="both"/>
        <w:rPr/>
      </w:pPr>
      <w:r>
        <w:rPr/>
        <w:t>operational activities supported by the service</w:t>
      </w:r>
    </w:p>
    <w:p>
      <w:pPr>
        <w:pStyle w:val="ListParagraph"/>
        <w:numPr>
          <w:ilvl w:val="1"/>
          <w:numId w:val="3"/>
        </w:numPr>
        <w:jc w:val="both"/>
        <w:rPr/>
      </w:pPr>
      <w:r>
        <w:rPr/>
        <w:t>relation of the service to other services</w:t>
      </w:r>
    </w:p>
    <w:p>
      <w:pPr>
        <w:pStyle w:val="ListParagraph"/>
        <w:numPr>
          <w:ilvl w:val="0"/>
          <w:numId w:val="3"/>
        </w:numPr>
        <w:jc w:val="both"/>
        <w:rPr/>
      </w:pPr>
      <w:r>
        <w:rPr/>
        <w:t>the service description</w:t>
      </w:r>
    </w:p>
    <w:p>
      <w:pPr>
        <w:pStyle w:val="ListParagraph"/>
        <w:numPr>
          <w:ilvl w:val="1"/>
          <w:numId w:val="3"/>
        </w:numPr>
        <w:jc w:val="both"/>
        <w:rPr/>
      </w:pPr>
      <w:r>
        <w:rPr/>
        <w:t>service interface definitions</w:t>
      </w:r>
    </w:p>
    <w:p>
      <w:pPr>
        <w:pStyle w:val="ListParagraph"/>
        <w:numPr>
          <w:ilvl w:val="1"/>
          <w:numId w:val="3"/>
        </w:numPr>
        <w:jc w:val="both"/>
        <w:rPr/>
      </w:pPr>
      <w:r>
        <w:rPr/>
        <w:t>service interface operations</w:t>
      </w:r>
    </w:p>
    <w:p>
      <w:pPr>
        <w:pStyle w:val="ListParagraph"/>
        <w:numPr>
          <w:ilvl w:val="1"/>
          <w:numId w:val="3"/>
        </w:numPr>
        <w:jc w:val="both"/>
        <w:rPr/>
      </w:pPr>
      <w:r>
        <w:rPr/>
        <w:t>service payload definition</w:t>
      </w:r>
    </w:p>
    <w:p>
      <w:pPr>
        <w:pStyle w:val="ListParagraph"/>
        <w:numPr>
          <w:ilvl w:val="1"/>
          <w:numId w:val="3"/>
        </w:numPr>
        <w:jc w:val="both"/>
        <w:rPr/>
      </w:pPr>
      <w:r>
        <w:rPr/>
        <w:t>service dynamic behaviour description</w:t>
      </w:r>
    </w:p>
    <w:p>
      <w:pPr>
        <w:pStyle w:val="ListParagraph"/>
        <w:numPr>
          <w:ilvl w:val="0"/>
          <w:numId w:val="3"/>
        </w:numPr>
        <w:jc w:val="both"/>
        <w:rPr/>
      </w:pPr>
      <w:r>
        <w:rPr/>
        <w:t>service provision and validation aspects</w:t>
      </w:r>
    </w:p>
    <w:p>
      <w:pPr>
        <w:pStyle w:val="Heading2"/>
        <w:jc w:val="both"/>
        <w:rPr/>
      </w:pPr>
      <w:bookmarkStart w:id="5" w:name="_Toc30495657"/>
      <w:r>
        <w:rPr/>
        <w:t>Intended Readership</w:t>
      </w:r>
      <w:bookmarkEnd w:id="5"/>
    </w:p>
    <w:p>
      <w:pPr>
        <w:pStyle w:val="Normal"/>
        <w:jc w:val="both"/>
        <w:rPr/>
      </w:pPr>
      <w:r>
        <w:rPr/>
        <w:t>This service specification is intended to be read by service architects, system engineers and developers in charge of designing and developing an instance of the service.</w:t>
      </w:r>
    </w:p>
    <w:p>
      <w:pPr>
        <w:pStyle w:val="Normal"/>
        <w:jc w:val="both"/>
        <w:rPr/>
      </w:pPr>
      <w:r>
        <w:rPr/>
        <w:t>Furthermore, this service specification is intended to be read by enterprise architects, service architects, information architects, system engineers and developers in pursuing architecting, design and development activities of other related services.</w:t>
      </w:r>
      <w:r>
        <w:br w:type="page"/>
      </w:r>
    </w:p>
    <w:p>
      <w:pPr>
        <w:pStyle w:val="Heading1"/>
        <w:rPr/>
      </w:pPr>
      <w:bookmarkStart w:id="6" w:name="_Toc30495659"/>
      <w:r>
        <w:rPr/>
        <w:t>Service Identification</w:t>
      </w:r>
      <w:bookmarkEnd w:id="6"/>
    </w:p>
    <w:p>
      <w:pPr>
        <w:pStyle w:val="Normal"/>
        <w:rPr/>
      </w:pPr>
      <w:r>
        <w:rPr/>
        <w:t>The purpose of this chapter is to provide a unique identification of the service and describe where the service is in terms of the engineering lifecycle.</w:t>
      </w:r>
    </w:p>
    <w:p>
      <w:pPr>
        <w:pStyle w:val="Normal"/>
        <w:rPr/>
      </w:pPr>
      <w:r>
        <w:rPr/>
      </w:r>
    </w:p>
    <w:tbl>
      <w:tblPr>
        <w:tblW w:w="9322" w:type="dxa"/>
        <w:jc w:val="left"/>
        <w:tblInd w:w="0" w:type="dxa"/>
        <w:tblLayout w:type="fixed"/>
        <w:tblCellMar>
          <w:top w:w="0" w:type="dxa"/>
          <w:left w:w="108" w:type="dxa"/>
          <w:bottom w:w="0" w:type="dxa"/>
          <w:right w:w="108" w:type="dxa"/>
        </w:tblCellMar>
        <w:tblLook w:val="0480" w:noVBand="1" w:noHBand="0" w:lastColumn="0" w:firstColumn="1" w:lastRow="0" w:firstRow="0"/>
      </w:tblPr>
      <w:tblGrid>
        <w:gridCol w:w="3379"/>
        <w:gridCol w:w="5942"/>
      </w:tblGrid>
      <w:tr>
        <w:trPr>
          <w:trHeight w:val="567" w:hRule="atLeast"/>
        </w:trPr>
        <w:tc>
          <w:tcPr>
            <w:tcW w:w="3379" w:type="dxa"/>
            <w:tcBorders/>
          </w:tcPr>
          <w:p>
            <w:pPr>
              <w:pStyle w:val="TableHeader"/>
              <w:widowControl w:val="false"/>
              <w:rPr>
                <w:b w:val="false"/>
                <w:b w:val="false"/>
              </w:rPr>
            </w:pPr>
            <w:r>
              <w:rPr>
                <w:b w:val="false"/>
              </w:rPr>
              <w:t>Name</w:t>
            </w:r>
          </w:p>
        </w:tc>
        <w:tc>
          <w:tcPr>
            <w:tcW w:w="5942" w:type="dxa"/>
            <w:tcBorders/>
          </w:tcPr>
          <w:p>
            <w:pPr>
              <w:pStyle w:val="Tablecomment"/>
              <w:widowControl w:val="false"/>
              <w:rPr>
                <w:color w:val="3DB5EA" w:themeColor="text1" w:themeTint="80"/>
              </w:rPr>
            </w:pPr>
            <w:r>
              <w:rPr>
                <w:color w:val="3DB5EA" w:themeColor="text1" w:themeTint="80"/>
              </w:rPr>
            </w:r>
          </w:p>
        </w:tc>
      </w:tr>
      <w:tr>
        <w:trPr>
          <w:trHeight w:val="567" w:hRule="atLeast"/>
        </w:trPr>
        <w:tc>
          <w:tcPr>
            <w:tcW w:w="3379" w:type="dxa"/>
            <w:tcBorders/>
          </w:tcPr>
          <w:p>
            <w:pPr>
              <w:pStyle w:val="TableHeader"/>
              <w:widowControl w:val="false"/>
              <w:rPr>
                <w:b w:val="false"/>
                <w:b w:val="false"/>
              </w:rPr>
            </w:pPr>
            <w:r>
              <w:rPr>
                <w:b w:val="false"/>
              </w:rPr>
              <w:t>ID</w:t>
            </w:r>
          </w:p>
        </w:tc>
        <w:tc>
          <w:tcPr>
            <w:tcW w:w="5942" w:type="dxa"/>
            <w:tcBorders/>
          </w:tcPr>
          <w:p>
            <w:pPr>
              <w:pStyle w:val="Tablecomment"/>
              <w:widowControl w:val="false"/>
              <w:rPr/>
            </w:pPr>
            <w:r>
              <w:rPr/>
              <w:t>MRN assigned by IALA</w:t>
            </w:r>
          </w:p>
        </w:tc>
      </w:tr>
      <w:tr>
        <w:trPr>
          <w:trHeight w:val="567" w:hRule="atLeast"/>
        </w:trPr>
        <w:tc>
          <w:tcPr>
            <w:tcW w:w="3379" w:type="dxa"/>
            <w:tcBorders/>
          </w:tcPr>
          <w:p>
            <w:pPr>
              <w:pStyle w:val="TableHeader"/>
              <w:widowControl w:val="false"/>
              <w:rPr>
                <w:b w:val="false"/>
                <w:b w:val="false"/>
              </w:rPr>
            </w:pPr>
            <w:r>
              <w:rPr>
                <w:b w:val="false"/>
              </w:rPr>
              <w:t>Version</w:t>
            </w:r>
          </w:p>
        </w:tc>
        <w:tc>
          <w:tcPr>
            <w:tcW w:w="5942" w:type="dxa"/>
            <w:tcBorders/>
          </w:tcPr>
          <w:p>
            <w:pPr>
              <w:pStyle w:val="Tablecomment"/>
              <w:widowControl w:val="false"/>
              <w:rPr/>
            </w:pPr>
            <w:r>
              <w:rPr>
                <w:color w:val="3DB5EA" w:themeColor="text1" w:themeTint="80"/>
              </w:rPr>
              <w:t>x.x</w:t>
            </w:r>
          </w:p>
        </w:tc>
      </w:tr>
      <w:tr>
        <w:trPr>
          <w:trHeight w:val="567" w:hRule="atLeast"/>
        </w:trPr>
        <w:tc>
          <w:tcPr>
            <w:tcW w:w="3379" w:type="dxa"/>
            <w:tcBorders/>
          </w:tcPr>
          <w:p>
            <w:pPr>
              <w:pStyle w:val="TableHeader"/>
              <w:widowControl w:val="false"/>
              <w:rPr>
                <w:b w:val="false"/>
                <w:b w:val="false"/>
              </w:rPr>
            </w:pPr>
            <w:r>
              <w:rPr>
                <w:b w:val="false"/>
              </w:rPr>
              <w:t>Description</w:t>
            </w:r>
          </w:p>
        </w:tc>
        <w:tc>
          <w:tcPr>
            <w:tcW w:w="5942" w:type="dxa"/>
            <w:tcBorders/>
          </w:tcPr>
          <w:p>
            <w:pPr>
              <w:pStyle w:val="Tablecomment"/>
              <w:widowControl w:val="false"/>
              <w:rPr>
                <w:color w:val="3DB5EA" w:themeColor="text1" w:themeTint="80"/>
                <w:lang w:val="en-US"/>
              </w:rPr>
            </w:pPr>
            <w:r>
              <w:rPr>
                <w:color w:val="3DB5EA" w:themeColor="text1" w:themeTint="80"/>
                <w:lang w:val="en-US"/>
              </w:rPr>
            </w:r>
          </w:p>
        </w:tc>
      </w:tr>
      <w:tr>
        <w:trPr>
          <w:trHeight w:val="567" w:hRule="atLeast"/>
        </w:trPr>
        <w:tc>
          <w:tcPr>
            <w:tcW w:w="3379" w:type="dxa"/>
            <w:tcBorders/>
          </w:tcPr>
          <w:p>
            <w:pPr>
              <w:pStyle w:val="TableHeader"/>
              <w:widowControl w:val="false"/>
              <w:rPr>
                <w:b w:val="false"/>
                <w:b w:val="false"/>
              </w:rPr>
            </w:pPr>
            <w:r>
              <w:rPr>
                <w:b w:val="false"/>
              </w:rPr>
              <w:t>Keywords</w:t>
            </w:r>
          </w:p>
        </w:tc>
        <w:tc>
          <w:tcPr>
            <w:tcW w:w="5942" w:type="dxa"/>
            <w:tcBorders/>
          </w:tcPr>
          <w:p>
            <w:pPr>
              <w:pStyle w:val="Tablecomment"/>
              <w:widowControl w:val="false"/>
              <w:rPr>
                <w:color w:val="3DB5EA" w:themeColor="text1" w:themeTint="80"/>
              </w:rPr>
            </w:pPr>
            <w:r>
              <w:rPr>
                <w:color w:val="3DB5EA" w:themeColor="text1" w:themeTint="80"/>
              </w:rPr>
              <w:t>AtoN information, S-125</w:t>
            </w:r>
          </w:p>
        </w:tc>
      </w:tr>
      <w:tr>
        <w:trPr>
          <w:trHeight w:val="567" w:hRule="atLeast"/>
        </w:trPr>
        <w:tc>
          <w:tcPr>
            <w:tcW w:w="3379" w:type="dxa"/>
            <w:tcBorders/>
          </w:tcPr>
          <w:p>
            <w:pPr>
              <w:pStyle w:val="TableHeader"/>
              <w:widowControl w:val="false"/>
              <w:rPr>
                <w:b w:val="false"/>
                <w:b w:val="false"/>
              </w:rPr>
            </w:pPr>
            <w:r>
              <w:rPr>
                <w:b w:val="false"/>
              </w:rPr>
              <w:t>Architect(s)</w:t>
            </w:r>
          </w:p>
        </w:tc>
        <w:tc>
          <w:tcPr>
            <w:tcW w:w="5942" w:type="dxa"/>
            <w:tcBorders/>
          </w:tcPr>
          <w:p>
            <w:pPr>
              <w:pStyle w:val="Tablecomment"/>
              <w:widowControl w:val="false"/>
              <w:rPr>
                <w:lang w:val="sv-SE"/>
              </w:rPr>
            </w:pPr>
            <w:r>
              <w:rPr>
                <w:lang w:val="sv-SE"/>
              </w:rPr>
            </w:r>
          </w:p>
        </w:tc>
      </w:tr>
      <w:tr>
        <w:trPr>
          <w:trHeight w:val="567" w:hRule="atLeast"/>
        </w:trPr>
        <w:tc>
          <w:tcPr>
            <w:tcW w:w="3379" w:type="dxa"/>
            <w:tcBorders/>
          </w:tcPr>
          <w:p>
            <w:pPr>
              <w:pStyle w:val="TableHeader"/>
              <w:widowControl w:val="false"/>
              <w:rPr>
                <w:b w:val="false"/>
                <w:b w:val="false"/>
              </w:rPr>
            </w:pPr>
            <w:r>
              <w:rPr>
                <w:b w:val="false"/>
              </w:rPr>
              <w:t>Status</w:t>
            </w:r>
          </w:p>
        </w:tc>
        <w:tc>
          <w:tcPr>
            <w:tcW w:w="5942" w:type="dxa"/>
            <w:tcBorders/>
          </w:tcPr>
          <w:p>
            <w:pPr>
              <w:pStyle w:val="Tablecomment"/>
              <w:widowControl w:val="false"/>
              <w:rPr/>
            </w:pPr>
            <w:r>
              <w:rPr>
                <w:color w:val="3DB5EA" w:themeColor="text1" w:themeTint="80"/>
              </w:rPr>
              <w:t>Provisional</w:t>
            </w:r>
          </w:p>
        </w:tc>
      </w:tr>
    </w:tbl>
    <w:p>
      <w:pPr>
        <w:pStyle w:val="Normal"/>
        <w:rPr/>
      </w:pPr>
      <w:r>
        <w:rPr/>
      </w:r>
    </w:p>
    <w:p>
      <w:pPr>
        <w:pStyle w:val="Heading1"/>
        <w:rPr>
          <w:highlight w:val="yellow"/>
        </w:rPr>
      </w:pPr>
      <w:commentRangeStart w:id="0"/>
      <w:r>
        <w:rPr>
          <w:highlight w:val="yellow"/>
        </w:rPr>
        <w:t>Operational</w:t>
      </w:r>
      <w:r>
        <w:rPr>
          <w:highlight w:val="yellow"/>
        </w:rPr>
      </w:r>
      <w:commentRangeEnd w:id="0"/>
      <w:r>
        <w:commentReference w:id="0"/>
      </w:r>
      <w:r>
        <w:rPr>
          <w:highlight w:val="yellow"/>
        </w:rPr>
        <w:t xml:space="preserve"> Cont</w:t>
      </w:r>
      <w:bookmarkStart w:id="7" w:name="_Toc30495660"/>
      <w:bookmarkEnd w:id="7"/>
      <w:r>
        <w:rPr>
          <w:highlight w:val="yellow"/>
        </w:rPr>
        <w:t>ext</w:t>
      </w:r>
    </w:p>
    <w:p>
      <w:pPr>
        <w:pStyle w:val="Normal"/>
        <w:jc w:val="both"/>
        <w:rPr>
          <w:color w:val="auto"/>
        </w:rPr>
      </w:pPr>
      <w:r>
        <w:rPr>
          <w:color w:val="auto"/>
        </w:rPr>
        <w:t>This section describes the context of the service from an operational perspective.</w:t>
      </w:r>
    </w:p>
    <w:p>
      <w:pPr>
        <w:pStyle w:val="Heading2"/>
        <w:jc w:val="both"/>
        <w:rPr/>
      </w:pPr>
      <w:bookmarkStart w:id="8" w:name="_Toc30495661"/>
      <w:r>
        <w:rPr/>
        <w:t>Present Day Operational Context</w:t>
      </w:r>
      <w:bookmarkEnd w:id="8"/>
    </w:p>
    <w:p>
      <w:pPr>
        <w:pStyle w:val="Normal"/>
        <w:jc w:val="both"/>
        <w:rPr>
          <w:color w:val="auto"/>
        </w:rPr>
      </w:pPr>
      <w:r>
        <w:rPr>
          <w:color w:val="auto"/>
        </w:rPr>
        <w:t>In accordance with IHO S-12, The List of Lights and Fog Signals describe maritime signal installations on land or afloat producing light or sound signals (fog signals). In addition, these volumes contain information relating to certain other navigational aids: buoyage (day and night); signals (port signals, rescue signals, tide signals, etc.), radio-based aids (radio beacons, radar, radio navigation systems), etc. From a practical perspective, the List of Lights is intended for use by mariners as a compendium to the navigational chart for AtoN information.  The present day operational context of promulgation at the component level, is depicted below:</w:t>
      </w:r>
    </w:p>
    <w:p>
      <w:pPr>
        <w:pStyle w:val="Normal"/>
        <w:keepNext w:val="true"/>
        <w:rPr/>
      </w:pPr>
      <w:r>
        <w:rPr/>
        <w:drawing>
          <wp:inline distT="0" distB="0" distL="0" distR="0">
            <wp:extent cx="6301105" cy="3007995"/>
            <wp:effectExtent l="0" t="0" r="0" b="0"/>
            <wp:docPr id="1" name="Pictur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9" descr=""/>
                    <pic:cNvPicPr>
                      <a:picLocks noChangeAspect="1" noChangeArrowheads="1"/>
                    </pic:cNvPicPr>
                  </pic:nvPicPr>
                  <pic:blipFill>
                    <a:blip r:embed="rId2"/>
                    <a:stretch>
                      <a:fillRect/>
                    </a:stretch>
                  </pic:blipFill>
                  <pic:spPr bwMode="auto">
                    <a:xfrm>
                      <a:off x="0" y="0"/>
                      <a:ext cx="6301105" cy="3007995"/>
                    </a:xfrm>
                    <a:prstGeom prst="rect">
                      <a:avLst/>
                    </a:prstGeom>
                  </pic:spPr>
                </pic:pic>
              </a:graphicData>
            </a:graphic>
          </wp:inline>
        </w:drawing>
      </w:r>
    </w:p>
    <w:p>
      <w:pPr>
        <w:pStyle w:val="Caption1"/>
        <w:rPr/>
      </w:pPr>
      <w:bookmarkStart w:id="9" w:name="_Toc30495577"/>
      <w:r>
        <w:rPr/>
        <w:t xml:space="preserve">Figure </w:t>
      </w:r>
      <w:r>
        <w:rPr/>
        <w:fldChar w:fldCharType="begin"/>
      </w:r>
      <w:r>
        <w:rPr/>
        <w:instrText> SEQ Figure \* ARABIC </w:instrText>
      </w:r>
      <w:r>
        <w:rPr/>
        <w:fldChar w:fldCharType="separate"/>
      </w:r>
      <w:r>
        <w:rPr/>
        <w:t>1</w:t>
      </w:r>
      <w:r>
        <w:rPr/>
        <w:fldChar w:fldCharType="end"/>
      </w:r>
      <w:r>
        <w:rPr/>
        <w:t>: Present Day Operational Context</w:t>
      </w:r>
      <w:bookmarkEnd w:id="9"/>
    </w:p>
    <w:p>
      <w:pPr>
        <w:pStyle w:val="Normal"/>
        <w:spacing w:lineRule="auto" w:line="240" w:before="0" w:after="0"/>
        <w:jc w:val="both"/>
        <w:rPr>
          <w:color w:val="auto"/>
        </w:rPr>
      </w:pPr>
      <w:r>
        <w:rPr>
          <w:color w:val="auto"/>
        </w:rPr>
        <w:t xml:space="preserve">System interfaces between AtoN Administrations, Hydrographic Officers, Nautical Publication Publishers, and dissemination methods are not standardized, and may rely on manual processes involving carriage of paper print copies or human readable digital renditions obtained via web services or email.  Provision of the AtoN information included within the List of Lights via web services is not standardized. </w:t>
      </w:r>
    </w:p>
    <w:p>
      <w:pPr>
        <w:pStyle w:val="Normal"/>
        <w:spacing w:lineRule="auto" w:line="240" w:before="0" w:after="0"/>
        <w:rPr>
          <w:rFonts w:ascii="TimesNewRomanPSMT" w:hAnsi="TimesNewRomanPSMT" w:cs="TimesNewRomanPSMT"/>
          <w:color w:val="auto"/>
          <w:szCs w:val="24"/>
          <w:lang w:val="en-US"/>
        </w:rPr>
      </w:pPr>
      <w:r>
        <w:rPr>
          <w:rFonts w:cs="TimesNewRomanPSMT" w:ascii="TimesNewRomanPSMT" w:hAnsi="TimesNewRomanPSMT"/>
          <w:color w:val="auto"/>
          <w:szCs w:val="24"/>
          <w:lang w:val="en-US"/>
        </w:rPr>
      </w:r>
    </w:p>
    <w:p>
      <w:pPr>
        <w:pStyle w:val="Heading2"/>
        <w:rPr/>
      </w:pPr>
      <w:bookmarkStart w:id="10" w:name="_Toc30495662"/>
      <w:r>
        <w:rPr/>
        <w:t>Envisioned Operational Context</w:t>
      </w:r>
      <w:bookmarkEnd w:id="10"/>
    </w:p>
    <w:p>
      <w:pPr>
        <w:pStyle w:val="Normal"/>
        <w:spacing w:lineRule="auto" w:line="240" w:before="0" w:after="0"/>
        <w:rPr>
          <w:lang w:val="en-US"/>
        </w:rPr>
      </w:pPr>
      <w:r>
        <w:rPr>
          <w:lang w:val="en-US"/>
        </w:rPr>
      </w:r>
    </w:p>
    <w:p>
      <w:pPr>
        <w:pStyle w:val="Normal"/>
        <w:spacing w:lineRule="auto" w:line="240" w:before="0" w:after="0"/>
        <w:rPr>
          <w:lang w:val="en-US"/>
        </w:rPr>
      </w:pPr>
      <w:r>
        <w:rPr>
          <w:lang w:val="en-US"/>
        </w:rPr>
      </w:r>
    </w:p>
    <w:p>
      <w:pPr>
        <w:pStyle w:val="Normal"/>
        <w:keepNext w:val="true"/>
        <w:spacing w:lineRule="auto" w:line="240" w:before="0" w:after="0"/>
        <w:rPr/>
      </w:pPr>
      <w:r>
        <w:rPr/>
        <w:drawing>
          <wp:inline distT="0" distB="0" distL="0" distR="0">
            <wp:extent cx="5943600" cy="3052445"/>
            <wp:effectExtent l="0" t="0" r="0" b="0"/>
            <wp:docPr id="2" name="Picture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2" descr=""/>
                    <pic:cNvPicPr>
                      <a:picLocks noChangeAspect="1" noChangeArrowheads="1"/>
                    </pic:cNvPicPr>
                  </pic:nvPicPr>
                  <pic:blipFill>
                    <a:blip r:embed="rId3"/>
                    <a:stretch>
                      <a:fillRect/>
                    </a:stretch>
                  </pic:blipFill>
                  <pic:spPr bwMode="auto">
                    <a:xfrm>
                      <a:off x="0" y="0"/>
                      <a:ext cx="5943600" cy="3052445"/>
                    </a:xfrm>
                    <a:prstGeom prst="rect">
                      <a:avLst/>
                    </a:prstGeom>
                  </pic:spPr>
                </pic:pic>
              </a:graphicData>
            </a:graphic>
          </wp:inline>
        </w:drawing>
      </w:r>
      <w:r>
        <w:rPr/>
        <w:drawing>
          <wp:inline distT="0" distB="0" distL="0" distR="0">
            <wp:extent cx="6301105" cy="3311525"/>
            <wp:effectExtent l="0" t="0" r="0" b="0"/>
            <wp:docPr id="3" name="Pictur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1" descr=""/>
                    <pic:cNvPicPr>
                      <a:picLocks noChangeAspect="1" noChangeArrowheads="1"/>
                    </pic:cNvPicPr>
                  </pic:nvPicPr>
                  <pic:blipFill>
                    <a:blip r:embed="rId4"/>
                    <a:stretch>
                      <a:fillRect/>
                    </a:stretch>
                  </pic:blipFill>
                  <pic:spPr bwMode="auto">
                    <a:xfrm>
                      <a:off x="0" y="0"/>
                      <a:ext cx="6301105" cy="3311525"/>
                    </a:xfrm>
                    <a:prstGeom prst="rect">
                      <a:avLst/>
                    </a:prstGeom>
                  </pic:spPr>
                </pic:pic>
              </a:graphicData>
            </a:graphic>
          </wp:inline>
        </w:drawing>
      </w:r>
    </w:p>
    <w:p>
      <w:pPr>
        <w:pStyle w:val="Caption1"/>
        <w:rPr>
          <w:lang w:val="en-US"/>
        </w:rPr>
      </w:pPr>
      <w:bookmarkStart w:id="11" w:name="_Toc30495578"/>
      <w:r>
        <w:rPr/>
        <w:t xml:space="preserve">Figure </w:t>
      </w:r>
      <w:r>
        <w:rPr/>
        <w:fldChar w:fldCharType="begin"/>
      </w:r>
      <w:r>
        <w:rPr/>
        <w:instrText> SEQ Figure \* ARABIC </w:instrText>
      </w:r>
      <w:r>
        <w:rPr/>
        <w:fldChar w:fldCharType="separate"/>
      </w:r>
      <w:r>
        <w:rPr/>
        <w:t>2</w:t>
      </w:r>
      <w:r>
        <w:rPr/>
        <w:fldChar w:fldCharType="end"/>
      </w:r>
      <w:r>
        <w:rPr/>
        <w:t>: Envisioned Operational Context</w:t>
      </w:r>
      <w:bookmarkEnd w:id="11"/>
    </w:p>
    <w:p>
      <w:pPr>
        <w:pStyle w:val="Normal"/>
        <w:spacing w:lineRule="auto" w:line="240" w:before="0" w:after="0"/>
        <w:jc w:val="both"/>
        <w:rPr/>
      </w:pPr>
      <w:r>
        <w:rPr/>
        <w:drawing>
          <wp:inline distT="0" distB="0" distL="0" distR="0">
            <wp:extent cx="5943600" cy="3042920"/>
            <wp:effectExtent l="0" t="0" r="0" b="0"/>
            <wp:docPr id="4" name="Picture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3" descr=""/>
                    <pic:cNvPicPr>
                      <a:picLocks noChangeAspect="1" noChangeArrowheads="1"/>
                    </pic:cNvPicPr>
                  </pic:nvPicPr>
                  <pic:blipFill>
                    <a:blip r:embed="rId5"/>
                    <a:stretch>
                      <a:fillRect/>
                    </a:stretch>
                  </pic:blipFill>
                  <pic:spPr bwMode="auto">
                    <a:xfrm>
                      <a:off x="0" y="0"/>
                      <a:ext cx="5943600" cy="3042920"/>
                    </a:xfrm>
                    <a:prstGeom prst="rect">
                      <a:avLst/>
                    </a:prstGeom>
                  </pic:spPr>
                </pic:pic>
              </a:graphicData>
            </a:graphic>
          </wp:inline>
        </w:drawing>
      </w:r>
      <w:r>
        <w:rPr/>
        <w:drawing>
          <wp:inline distT="0" distB="0" distL="0" distR="0">
            <wp:extent cx="6301105" cy="3173095"/>
            <wp:effectExtent l="0" t="0" r="0" b="0"/>
            <wp:docPr id="5"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9" descr=""/>
                    <pic:cNvPicPr>
                      <a:picLocks noChangeAspect="1" noChangeArrowheads="1"/>
                    </pic:cNvPicPr>
                  </pic:nvPicPr>
                  <pic:blipFill>
                    <a:blip r:embed="rId6"/>
                    <a:stretch>
                      <a:fillRect/>
                    </a:stretch>
                  </pic:blipFill>
                  <pic:spPr bwMode="auto">
                    <a:xfrm>
                      <a:off x="0" y="0"/>
                      <a:ext cx="6301105" cy="3173095"/>
                    </a:xfrm>
                    <a:prstGeom prst="rect">
                      <a:avLst/>
                    </a:prstGeom>
                  </pic:spPr>
                </pic:pic>
              </a:graphicData>
            </a:graphic>
          </wp:inline>
        </w:drawing>
      </w:r>
    </w:p>
    <w:p>
      <w:pPr>
        <w:pStyle w:val="Normal"/>
        <w:spacing w:lineRule="auto" w:line="240" w:before="0" w:after="0"/>
        <w:jc w:val="both"/>
        <w:rPr>
          <w:i/>
          <w:i/>
          <w:color w:val="FF0000"/>
        </w:rPr>
      </w:pPr>
      <w:r>
        <w:rPr>
          <w:i/>
          <w:color w:val="FF0000"/>
        </w:rPr>
        <w:t>Alternate Diagram for Figure 2</w:t>
      </w:r>
    </w:p>
    <w:p>
      <w:pPr>
        <w:pStyle w:val="Normal"/>
        <w:spacing w:lineRule="auto" w:line="240" w:before="0" w:after="0"/>
        <w:jc w:val="both"/>
        <w:rPr/>
      </w:pPr>
      <w:r>
        <w:rPr/>
      </w:r>
    </w:p>
    <w:p>
      <w:pPr>
        <w:pStyle w:val="Normal"/>
        <w:spacing w:lineRule="auto" w:line="240" w:before="0" w:after="0"/>
        <w:jc w:val="both"/>
        <w:rPr>
          <w:color w:val="auto"/>
        </w:rPr>
      </w:pPr>
      <w:r>
        <w:rPr>
          <w:color w:val="auto"/>
        </w:rPr>
        <w:t xml:space="preserve">This scenario depicts an envisaged future of S-125 data promulgation. Based on a standardized structured AtoN information (List of Lights) format, compatible systems will be able to exchange AtoN Data seamlessly. As depicted, each AtoN Administration may have a unique AtoN Information Management System. This system should automatically promulgate S-125 Data from the authoritative source for use by national and local authorities (e.g. Port State Authorities, Harbor and port authorities), the mariner public, as well as being available for use by commercial value added services providers. </w:t>
      </w:r>
      <w:ins w:id="3" w:author="William Christian Adams" w:date="2021-10-21T13:57:00Z">
        <w:r>
          <w:rPr>
            <w:color w:val="auto"/>
          </w:rPr>
          <w:t xml:space="preserve"> The provision of “S-125 Service” described in this document, is </w:t>
        </w:r>
      </w:ins>
      <w:ins w:id="4" w:author="William Christian Adams" w:date="2021-10-21T13:59:00Z">
        <w:r>
          <w:rPr>
            <w:color w:val="auto"/>
          </w:rPr>
          <w:t xml:space="preserve">depicted as those activities after production of </w:t>
        </w:r>
      </w:ins>
      <w:ins w:id="5" w:author="William Christian Adams" w:date="2021-10-21T14:00:00Z">
        <w:r>
          <w:rPr>
            <w:color w:val="auto"/>
          </w:rPr>
          <w:t>the</w:t>
        </w:r>
      </w:ins>
      <w:ins w:id="6" w:author="William Christian Adams" w:date="2021-10-21T13:59:00Z">
        <w:r>
          <w:rPr>
            <w:color w:val="auto"/>
          </w:rPr>
          <w:t xml:space="preserve"> </w:t>
        </w:r>
      </w:ins>
      <w:ins w:id="7" w:author="William Christian Adams" w:date="2021-10-21T14:00:00Z">
        <w:r>
          <w:rPr>
            <w:color w:val="auto"/>
          </w:rPr>
          <w:t xml:space="preserve">S-125 data by ATON administrations in the above diagram. </w:t>
        </w:r>
      </w:ins>
      <w:bookmarkStart w:id="12" w:name="_GoBack"/>
      <w:bookmarkEnd w:id="12"/>
    </w:p>
    <w:p>
      <w:pPr>
        <w:pStyle w:val="Normal"/>
        <w:spacing w:lineRule="auto" w:line="240" w:before="0" w:after="0"/>
        <w:jc w:val="both"/>
        <w:rPr>
          <w:color w:val="auto"/>
        </w:rPr>
      </w:pPr>
      <w:r>
        <w:rPr>
          <w:color w:val="auto"/>
        </w:rPr>
        <w:t xml:space="preserve">AtoN Administrations will administer and publish local S-125 Data for their area of responsibility. </w:t>
      </w:r>
      <w:commentRangeStart w:id="1"/>
      <w:r>
        <w:rPr>
          <w:color w:val="auto"/>
        </w:rPr>
        <w:t xml:space="preserve">Where appropriate should coordinate with adjacent or overlapping AtoN administrations who share responsibility within the same waterway.  (e.g. Both the U.S. Coast Guard and Canadian Coast Guard maintain aids to navigation within the waterways comprising the Great Lakes.)   </w:t>
      </w:r>
      <w:commentRangeEnd w:id="1"/>
      <w:r>
        <w:commentReference w:id="1"/>
      </w:r>
      <w:r>
        <w:rPr>
          <w:color w:val="auto"/>
        </w:rPr>
      </w:r>
    </w:p>
    <w:p>
      <w:pPr>
        <w:pStyle w:val="Normal"/>
        <w:spacing w:lineRule="auto" w:line="240" w:before="0" w:after="0"/>
        <w:jc w:val="both"/>
        <w:rPr>
          <w:color w:val="auto"/>
        </w:rPr>
      </w:pPr>
      <w:r>
        <w:rPr>
          <w:color w:val="auto"/>
        </w:rPr>
      </w:r>
    </w:p>
    <w:p>
      <w:pPr>
        <w:pStyle w:val="Normal"/>
        <w:spacing w:lineRule="auto" w:line="240" w:before="0" w:after="0"/>
        <w:jc w:val="both"/>
        <w:rPr>
          <w:color w:val="auto"/>
        </w:rPr>
      </w:pPr>
      <w:r>
        <w:rPr>
          <w:color w:val="auto"/>
        </w:rPr>
        <w:t>Relationship of S-125 to S-201</w:t>
      </w:r>
    </w:p>
    <w:p>
      <w:pPr>
        <w:pStyle w:val="Normal"/>
        <w:spacing w:lineRule="auto" w:line="240" w:before="0" w:after="0"/>
        <w:jc w:val="both"/>
        <w:rPr>
          <w:color w:val="auto"/>
        </w:rPr>
      </w:pPr>
      <w:r>
        <w:rPr>
          <w:color w:val="auto"/>
        </w:rPr>
      </w:r>
    </w:p>
    <w:p>
      <w:pPr>
        <w:pStyle w:val="Normal"/>
        <w:spacing w:lineRule="auto" w:line="240" w:before="0" w:after="120"/>
        <w:jc w:val="both"/>
        <w:rPr>
          <w:rFonts w:eastAsia="Calibri" w:cs="Helvetica" w:cstheme="minorHAnsi"/>
          <w:color w:val="auto"/>
          <w:szCs w:val="24"/>
          <w:lang w:eastAsia="en-GB"/>
        </w:rPr>
      </w:pPr>
      <w:r>
        <w:rPr>
          <w:rFonts w:eastAsia="Calibri" w:cs="Helvetica" w:cstheme="minorHAnsi"/>
          <w:color w:val="auto"/>
          <w:szCs w:val="24"/>
          <w:lang w:eastAsia="en-GB"/>
        </w:rPr>
        <w:t>S-201 is a standard for exchanging all information related to any AtoN including metadata like maintenance schedules, equipment types (such as battery and bulb types). S-201 is intended to be the means of communicating such information within an AtoN organization or between AtoN organization and in certain circumstances with its main partners such as hydrographic offices. S-201 is not intended to be for navigation systems like ECDIS, and therefore is not constrained by ECDIS requirements. This means the S-201 can include additional cartographic information to inform about AtoN services that would not be appropriate in a navigation system, such as positioning source confidence. Historically, positioning requirements for AtoN were divided into “High” and “Low” accuracy categories. Additionally, requirements for accuracy were influenced by “Cartographer’s Tolerance” which determined if the AtoN’s positioning accuracy was sufficient to justify advertising the aid with a closed circle navigation symbol on paper charts based upon the scale of the chart.</w:t>
      </w:r>
    </w:p>
    <w:p>
      <w:pPr>
        <w:pStyle w:val="Normal"/>
        <w:spacing w:lineRule="auto" w:line="240" w:before="0" w:after="120"/>
        <w:jc w:val="both"/>
        <w:rPr>
          <w:rFonts w:eastAsia="Calibri" w:cs="Helvetica" w:cstheme="minorHAnsi"/>
          <w:color w:val="auto"/>
          <w:szCs w:val="24"/>
          <w:lang w:eastAsia="en-GB"/>
        </w:rPr>
      </w:pPr>
      <w:r>
        <w:rPr>
          <w:rFonts w:eastAsia="Calibri" w:cs="Helvetica" w:cstheme="minorHAnsi"/>
          <w:color w:val="auto"/>
          <w:szCs w:val="24"/>
          <w:lang w:eastAsia="en-GB"/>
        </w:rPr>
        <w:t>S-125 meanwhile, would be a derivative of S-201 service as the public facing information for use in ECDIS/ECS. In other words, S-125 would be the digital equivalent of the extended list of lights in order to meet IMO SOLAS Chapter V requirements of having list of lights on board and serve as a continually updated list of AtoN, including virtual AtoNs.  Not all Hydrographic Offices have consistent AtoN Authorities, which have the capabilities or responsibilities of providing the S-125 data as a separate dataset to the ENC provided by the Hydrographic Office.</w:t>
      </w:r>
      <w:ins w:id="8" w:author="William Christian Adams" w:date="2021-10-21T13:39:00Z">
        <w:r>
          <w:rPr>
            <w:rFonts w:eastAsia="Calibri" w:cs="Helvetica" w:cstheme="minorHAnsi"/>
            <w:color w:val="auto"/>
            <w:szCs w:val="24"/>
            <w:lang w:eastAsia="en-GB"/>
          </w:rPr>
          <w:t xml:space="preserve"> In addition serving to the compendium to existing permanent and temporary AtoN</w:t>
        </w:r>
      </w:ins>
      <w:ins w:id="9" w:author="William Christian Adams" w:date="2021-10-21T13:40:00Z">
        <w:r>
          <w:rPr>
            <w:rFonts w:eastAsia="Calibri" w:cs="Helvetica" w:cstheme="minorHAnsi"/>
            <w:color w:val="auto"/>
            <w:szCs w:val="24"/>
            <w:lang w:eastAsia="en-GB"/>
          </w:rPr>
          <w:t xml:space="preserve"> facilitating </w:t>
        </w:r>
      </w:ins>
      <w:ins w:id="10" w:author="William Christian Adams" w:date="2021-10-21T13:41:00Z">
        <w:r>
          <w:rPr>
            <w:rFonts w:eastAsia="Calibri" w:cs="Helvetica" w:cstheme="minorHAnsi"/>
            <w:color w:val="auto"/>
            <w:szCs w:val="24"/>
            <w:lang w:eastAsia="en-GB"/>
          </w:rPr>
          <w:t>voyage</w:t>
        </w:r>
      </w:ins>
      <w:ins w:id="11" w:author="William Christian Adams" w:date="2021-10-21T13:40:00Z">
        <w:r>
          <w:rPr>
            <w:rFonts w:eastAsia="Calibri" w:cs="Helvetica" w:cstheme="minorHAnsi"/>
            <w:color w:val="auto"/>
            <w:szCs w:val="24"/>
            <w:lang w:eastAsia="en-GB"/>
          </w:rPr>
          <w:t xml:space="preserve"> monitoring functions by mariners</w:t>
        </w:r>
      </w:ins>
      <w:ins w:id="12" w:author="William Christian Adams" w:date="2021-10-21T13:39:00Z">
        <w:r>
          <w:rPr>
            <w:rFonts w:eastAsia="Calibri" w:cs="Helvetica" w:cstheme="minorHAnsi"/>
            <w:color w:val="auto"/>
            <w:szCs w:val="24"/>
            <w:lang w:eastAsia="en-GB"/>
          </w:rPr>
          <w:t xml:space="preserve">, S-125 data will </w:t>
        </w:r>
      </w:ins>
      <w:ins w:id="13" w:author="William Christian Adams" w:date="2021-10-21T13:40:00Z">
        <w:r>
          <w:rPr>
            <w:rFonts w:eastAsia="Calibri" w:cs="Helvetica" w:cstheme="minorHAnsi"/>
            <w:color w:val="auto"/>
            <w:szCs w:val="24"/>
            <w:lang w:eastAsia="en-GB"/>
          </w:rPr>
          <w:t xml:space="preserve">also </w:t>
        </w:r>
      </w:ins>
      <w:ins w:id="14" w:author="William Christian Adams" w:date="2021-10-21T13:41:00Z">
        <w:r>
          <w:rPr>
            <w:rFonts w:eastAsia="Calibri" w:cs="Helvetica" w:cstheme="minorHAnsi"/>
            <w:color w:val="auto"/>
            <w:szCs w:val="24"/>
            <w:lang w:eastAsia="en-GB"/>
          </w:rPr>
          <w:t xml:space="preserve">facilitate voyage planning by </w:t>
        </w:r>
      </w:ins>
      <w:ins w:id="15" w:author="William Christian Adams" w:date="2021-10-21T13:40:00Z">
        <w:r>
          <w:rPr>
            <w:rFonts w:eastAsia="Calibri" w:cs="Helvetica" w:cstheme="minorHAnsi"/>
            <w:color w:val="auto"/>
            <w:szCs w:val="24"/>
            <w:lang w:eastAsia="en-GB"/>
          </w:rPr>
          <w:t>provid</w:t>
        </w:r>
      </w:ins>
      <w:ins w:id="16" w:author="William Christian Adams" w:date="2021-10-21T13:41:00Z">
        <w:r>
          <w:rPr>
            <w:rFonts w:eastAsia="Calibri" w:cs="Helvetica" w:cstheme="minorHAnsi"/>
            <w:color w:val="auto"/>
            <w:szCs w:val="24"/>
            <w:lang w:eastAsia="en-GB"/>
          </w:rPr>
          <w:t>ing data related to proposed and advanced notice of changes to AtoN.</w:t>
        </w:r>
      </w:ins>
      <w:ins w:id="17" w:author="William Christian Adams" w:date="2021-10-21T13:40:00Z">
        <w:r>
          <w:rPr>
            <w:rFonts w:eastAsia="Calibri" w:cs="Helvetica" w:cstheme="minorHAnsi"/>
            <w:color w:val="auto"/>
            <w:szCs w:val="24"/>
            <w:lang w:eastAsia="en-GB"/>
          </w:rPr>
          <w:t xml:space="preserve">  </w:t>
        </w:r>
      </w:ins>
    </w:p>
    <w:p>
      <w:pPr>
        <w:pStyle w:val="Normal"/>
        <w:spacing w:lineRule="auto" w:line="240" w:before="0" w:after="0"/>
        <w:rPr>
          <w:color w:val="auto"/>
        </w:rPr>
      </w:pPr>
      <w:r>
        <w:rPr>
          <w:color w:val="auto"/>
        </w:rPr>
      </w:r>
    </w:p>
    <w:p>
      <w:pPr>
        <w:pStyle w:val="Normal"/>
        <w:spacing w:lineRule="auto" w:line="240" w:before="0" w:after="0"/>
        <w:rPr>
          <w:color w:val="auto"/>
        </w:rPr>
      </w:pPr>
      <w:r>
        <w:rPr>
          <w:color w:val="auto"/>
        </w:rPr>
        <w:t>Discoverability and Dissemination</w:t>
      </w:r>
    </w:p>
    <w:p>
      <w:pPr>
        <w:pStyle w:val="Normal"/>
        <w:spacing w:lineRule="auto" w:line="240" w:before="0" w:after="0"/>
        <w:rPr>
          <w:color w:val="auto"/>
        </w:rPr>
      </w:pPr>
      <w:r>
        <w:rPr>
          <w:color w:val="auto"/>
        </w:rPr>
      </w:r>
    </w:p>
    <w:p>
      <w:pPr>
        <w:pStyle w:val="Normal"/>
        <w:spacing w:lineRule="auto" w:line="240" w:before="0" w:after="0"/>
        <w:rPr>
          <w:rFonts w:eastAsia="Calibri" w:cs="Helvetica" w:cstheme="minorHAnsi"/>
          <w:color w:val="auto"/>
          <w:szCs w:val="24"/>
        </w:rPr>
      </w:pPr>
      <w:r>
        <w:rPr>
          <w:color w:val="auto"/>
        </w:rPr>
        <w:t xml:space="preserve">The S-125 data should be made available to public facing portals and be discoverable to mariners, Port State Authorities, and commercial value added providers.  </w:t>
      </w:r>
      <w:r>
        <w:rPr>
          <w:rFonts w:eastAsia="Calibri" w:cs="Helvetica" w:cstheme="minorHAnsi"/>
          <w:color w:val="auto"/>
          <w:szCs w:val="24"/>
        </w:rPr>
        <w:t xml:space="preserve">S-125 data should boost S-124 NW and ENC S-101 productions, especially by reducing the effort in the transformation of data, with the harmonization of data models.  This could be accomplished by </w:t>
      </w:r>
      <w:commentRangeStart w:id="2"/>
      <w:r>
        <w:rPr>
          <w:rFonts w:eastAsia="Calibri" w:cs="Helvetica" w:cstheme="minorHAnsi"/>
          <w:color w:val="auto"/>
          <w:szCs w:val="24"/>
        </w:rPr>
        <w:t>introducing efficient</w:t>
      </w:r>
      <w:r>
        <w:rPr>
          <w:rFonts w:eastAsia="Calibri" w:cs="Helvetica" w:cstheme="minorHAnsi"/>
          <w:color w:val="auto"/>
          <w:szCs w:val="24"/>
          <w:lang w:val="en"/>
        </w:rPr>
        <w:t xml:space="preserve"> </w:t>
      </w:r>
      <w:r>
        <w:rPr>
          <w:rFonts w:eastAsia="Calibri" w:cs="Helvetica" w:cstheme="minorHAnsi"/>
          <w:color w:val="auto"/>
          <w:szCs w:val="24"/>
        </w:rPr>
        <w:t>data exchange mechanism between authoritie</w:t>
      </w:r>
      <w:r>
        <w:rPr>
          <w:rFonts w:eastAsia="Calibri" w:cs="Helvetica" w:cstheme="minorHAnsi"/>
          <w:color w:val="auto"/>
          <w:szCs w:val="24"/>
        </w:rPr>
      </w:r>
      <w:commentRangeEnd w:id="2"/>
      <w:r>
        <w:commentReference w:id="2"/>
      </w:r>
      <w:r>
        <w:rPr>
          <w:rFonts w:eastAsia="Calibri" w:cs="Helvetica" w:cstheme="minorHAnsi"/>
          <w:color w:val="auto"/>
          <w:szCs w:val="24"/>
        </w:rPr>
        <w:t xml:space="preserve">s.  It is envisioned that upon complying with applicable ship reporting requirements to Port State Authorities, a vessel would then receive available S-xxx data supporting Maritime Services (e.g. latest ENC S-101 updates, S-127 </w:t>
      </w:r>
      <w:del w:id="18" w:author="William Christian Adams" w:date="2021-10-21T13:19:00Z">
        <w:r>
          <w:rPr>
            <w:rFonts w:eastAsia="Calibri" w:cs="Helvetica" w:cstheme="minorHAnsi"/>
            <w:color w:val="auto"/>
            <w:szCs w:val="24"/>
          </w:rPr>
          <w:delText>Marnie</w:delText>
        </w:r>
      </w:del>
      <w:ins w:id="19" w:author="William Christian Adams" w:date="2021-10-21T13:19:00Z">
        <w:r>
          <w:rPr>
            <w:rFonts w:eastAsia="Calibri" w:cs="Helvetica" w:cstheme="minorHAnsi"/>
            <w:color w:val="auto"/>
            <w:szCs w:val="24"/>
          </w:rPr>
          <w:t>Marine</w:t>
        </w:r>
      </w:ins>
      <w:r>
        <w:rPr>
          <w:rFonts w:eastAsia="Calibri" w:cs="Helvetica" w:cstheme="minorHAnsi"/>
          <w:color w:val="auto"/>
          <w:szCs w:val="24"/>
        </w:rPr>
        <w:t xml:space="preserve"> Traffic Management, S-129 Under Keel Clearance, etc.) appropriate for their respective route.   In terms of S-125 is means the exchange of data on recognition and navigational aspects of AtoN.</w:t>
      </w:r>
    </w:p>
    <w:p>
      <w:pPr>
        <w:pStyle w:val="Normal"/>
        <w:spacing w:lineRule="auto" w:line="240" w:before="0" w:after="0"/>
        <w:rPr>
          <w:rFonts w:eastAsia="Calibri" w:cs="Helvetica" w:cstheme="minorHAnsi"/>
          <w:color w:val="auto"/>
          <w:szCs w:val="24"/>
        </w:rPr>
      </w:pPr>
      <w:r>
        <w:rPr>
          <w:rFonts w:eastAsia="Calibri" w:cs="Helvetica" w:cstheme="minorHAnsi"/>
          <w:color w:val="auto"/>
          <w:szCs w:val="24"/>
        </w:rPr>
      </w:r>
    </w:p>
    <w:p>
      <w:pPr>
        <w:pStyle w:val="Normal"/>
        <w:spacing w:lineRule="auto" w:line="240" w:before="0" w:after="0"/>
        <w:rPr>
          <w:rFonts w:eastAsia="Calibri" w:cs="Helvetica" w:cstheme="minorHAnsi"/>
          <w:color w:val="auto"/>
          <w:szCs w:val="24"/>
        </w:rPr>
      </w:pPr>
      <w:r>
        <w:rPr>
          <w:color w:val="auto"/>
        </w:rPr>
        <w:t>The S-125 Data received by ships will thus depend on the promulgation method of choice. If, say, a ship targets the website of a specific port authority; it may see only that data provided by the corresponding AtoN Administration. If, however, the ship queries for S-125 data via other non-governmental public portals</w:t>
      </w:r>
      <w:del w:id="20" w:author="Thomas Christensen" w:date="2021-10-14T15:37:00Z">
        <w:r>
          <w:rPr>
            <w:color w:val="auto"/>
          </w:rPr>
          <w:delText>, such as the Maritime Connectivity Platform</w:delText>
        </w:r>
      </w:del>
      <w:r>
        <w:rPr>
          <w:color w:val="auto"/>
        </w:rPr>
        <w:t>, it will receive S-125 data from various national and local authorities relevant to its current position and planned routes. The S-125 Service detailed in this specification only caters for a small part of this promulgation regime. It exposes multiple service operations for machine to machine consumptions of all currently Aton Information from the targeted authority. It may be used by any client, such as a ship, a website or an app.</w:t>
      </w:r>
    </w:p>
    <w:p>
      <w:pPr>
        <w:pStyle w:val="Normal"/>
        <w:spacing w:lineRule="auto" w:line="240" w:before="0" w:after="0"/>
        <w:jc w:val="both"/>
        <w:rPr>
          <w:color w:val="auto"/>
        </w:rPr>
      </w:pPr>
      <w:r>
        <w:rPr>
          <w:color w:val="auto"/>
        </w:rPr>
      </w:r>
    </w:p>
    <w:p>
      <w:pPr>
        <w:pStyle w:val="Normal"/>
        <w:spacing w:lineRule="auto" w:line="240" w:before="0" w:after="0"/>
        <w:jc w:val="both"/>
        <w:rPr>
          <w:color w:val="auto"/>
        </w:rPr>
      </w:pPr>
      <w:r>
        <w:rPr>
          <w:color w:val="auto"/>
        </w:rPr>
        <w:t>ECDIS Compatibility</w:t>
      </w:r>
    </w:p>
    <w:p>
      <w:pPr>
        <w:pStyle w:val="Normal"/>
        <w:spacing w:lineRule="auto" w:line="240" w:before="0" w:after="0"/>
        <w:jc w:val="both"/>
        <w:rPr>
          <w:color w:val="auto"/>
        </w:rPr>
      </w:pPr>
      <w:r>
        <w:rPr>
          <w:color w:val="auto"/>
        </w:rPr>
      </w:r>
    </w:p>
    <w:p>
      <w:pPr>
        <w:pStyle w:val="Normal"/>
        <w:spacing w:lineRule="auto" w:line="240" w:before="0" w:after="0"/>
        <w:jc w:val="both"/>
        <w:rPr>
          <w:color w:val="auto"/>
        </w:rPr>
      </w:pPr>
      <w:commentRangeStart w:id="3"/>
      <w:r>
        <w:rPr>
          <w:color w:val="auto"/>
        </w:rPr>
        <w:t>Since S-125 is intended for ECDIS</w:t>
      </w:r>
      <w:r>
        <w:rPr>
          <w:color w:val="auto"/>
        </w:rPr>
      </w:r>
      <w:commentRangeEnd w:id="3"/>
      <w:r>
        <w:commentReference w:id="3"/>
      </w:r>
      <w:r>
        <w:rPr>
          <w:color w:val="auto"/>
        </w:rPr>
        <w:t xml:space="preserve">, it is required that S-125 comply with requirements of S-98, the Interoperability Catalogue Specification for ECDIS.  This standard will govern how the various product layers will interact within an ECDIS.  Within the IHO, S-98 is developed and maintained by S-100WG.  </w:t>
      </w:r>
    </w:p>
    <w:p>
      <w:pPr>
        <w:pStyle w:val="Heading2"/>
        <w:rPr/>
      </w:pPr>
      <w:bookmarkStart w:id="13" w:name="_Toc30495663"/>
      <w:bookmarkStart w:id="14" w:name="_Ref442963650"/>
      <w:r>
        <w:rPr/>
        <w:t>Functional and Non-functional Requirements</w:t>
      </w:r>
      <w:bookmarkEnd w:id="13"/>
      <w:bookmarkEnd w:id="14"/>
    </w:p>
    <w:p>
      <w:pPr>
        <w:pStyle w:val="Normal"/>
        <w:rPr/>
      </w:pPr>
      <w:r>
        <w:rPr/>
        <w:t xml:space="preserve">The table below lists applicable functional requirements for the S-125 service. </w:t>
      </w:r>
    </w:p>
    <w:p>
      <w:pPr>
        <w:pStyle w:val="Caption1"/>
        <w:rPr/>
      </w:pPr>
      <w:bookmarkStart w:id="15" w:name="_Toc30495646"/>
      <w:bookmarkStart w:id="16" w:name="_Ref444601713"/>
      <w:r>
        <w:rPr/>
        <w:t xml:space="preserve">Table </w:t>
      </w:r>
      <w:r>
        <w:rPr/>
        <w:fldChar w:fldCharType="begin"/>
      </w:r>
      <w:r>
        <w:rPr/>
        <w:instrText> SEQ Table \* ARABIC </w:instrText>
      </w:r>
      <w:r>
        <w:rPr/>
        <w:fldChar w:fldCharType="separate"/>
      </w:r>
      <w:r>
        <w:rPr/>
        <w:t>1</w:t>
      </w:r>
      <w:r>
        <w:rPr/>
        <w:fldChar w:fldCharType="end"/>
      </w:r>
      <w:bookmarkEnd w:id="16"/>
      <w:r>
        <w:rPr/>
        <w:t>: Requirements Tracing</w:t>
      </w:r>
      <w:bookmarkEnd w:id="15"/>
    </w:p>
    <w:tbl>
      <w:tblPr>
        <w:tblW w:w="10139" w:type="dxa"/>
        <w:jc w:val="left"/>
        <w:tblInd w:w="0" w:type="dxa"/>
        <w:tblLayout w:type="fixed"/>
        <w:tblCellMar>
          <w:top w:w="0" w:type="dxa"/>
          <w:left w:w="108" w:type="dxa"/>
          <w:bottom w:w="0" w:type="dxa"/>
          <w:right w:w="108" w:type="dxa"/>
        </w:tblCellMar>
        <w:tblLook w:val="0480" w:noVBand="1" w:noHBand="0" w:lastColumn="0" w:firstColumn="1" w:lastRow="0" w:firstRow="0"/>
      </w:tblPr>
      <w:tblGrid>
        <w:gridCol w:w="1949"/>
        <w:gridCol w:w="2269"/>
        <w:gridCol w:w="4114"/>
        <w:gridCol w:w="1806"/>
      </w:tblGrid>
      <w:tr>
        <w:trPr>
          <w:trHeight w:val="567" w:hRule="atLeast"/>
        </w:trPr>
        <w:tc>
          <w:tcPr>
            <w:tcW w:w="1949" w:type="dxa"/>
            <w:tcBorders>
              <w:top w:val="single" w:sz="8" w:space="0" w:color="9BBB59"/>
              <w:left w:val="single" w:sz="8" w:space="0" w:color="9BBB59"/>
              <w:bottom w:val="single" w:sz="8" w:space="0" w:color="9BBB59"/>
              <w:right w:val="single" w:sz="8" w:space="0" w:color="9BBB59"/>
            </w:tcBorders>
          </w:tcPr>
          <w:p>
            <w:pPr>
              <w:pStyle w:val="TableHeader"/>
              <w:widowControl w:val="false"/>
              <w:rPr>
                <w:b w:val="false"/>
                <w:b w:val="false"/>
              </w:rPr>
            </w:pPr>
            <w:r>
              <w:rPr>
                <w:b w:val="false"/>
              </w:rPr>
              <w:t>Requirement Id</w:t>
            </w:r>
          </w:p>
        </w:tc>
        <w:tc>
          <w:tcPr>
            <w:tcW w:w="2269" w:type="dxa"/>
            <w:tcBorders>
              <w:top w:val="single" w:sz="8" w:space="0" w:color="9BBB59"/>
              <w:left w:val="single" w:sz="8" w:space="0" w:color="9BBB59"/>
              <w:bottom w:val="single" w:sz="8" w:space="0" w:color="9BBB59"/>
              <w:right w:val="single" w:sz="8" w:space="0" w:color="9BBB59"/>
            </w:tcBorders>
          </w:tcPr>
          <w:p>
            <w:pPr>
              <w:pStyle w:val="TableHeader"/>
              <w:widowControl w:val="false"/>
              <w:rPr/>
            </w:pPr>
            <w:r>
              <w:rPr/>
              <w:t>Requirement Name</w:t>
            </w:r>
          </w:p>
        </w:tc>
        <w:tc>
          <w:tcPr>
            <w:tcW w:w="4114" w:type="dxa"/>
            <w:tcBorders>
              <w:top w:val="single" w:sz="8" w:space="0" w:color="9BBB59"/>
              <w:left w:val="single" w:sz="8" w:space="0" w:color="9BBB59"/>
              <w:bottom w:val="single" w:sz="8" w:space="0" w:color="9BBB59"/>
              <w:right w:val="single" w:sz="8" w:space="0" w:color="9BBB59"/>
            </w:tcBorders>
          </w:tcPr>
          <w:p>
            <w:pPr>
              <w:pStyle w:val="TableHeader"/>
              <w:widowControl w:val="false"/>
              <w:rPr/>
            </w:pPr>
            <w:r>
              <w:rPr/>
              <w:t>Requirement Text</w:t>
            </w:r>
          </w:p>
        </w:tc>
        <w:tc>
          <w:tcPr>
            <w:tcW w:w="1806" w:type="dxa"/>
            <w:tcBorders>
              <w:top w:val="single" w:sz="8" w:space="0" w:color="9BBB59"/>
              <w:left w:val="single" w:sz="8" w:space="0" w:color="9BBB59"/>
              <w:bottom w:val="single" w:sz="8" w:space="0" w:color="9BBB59"/>
              <w:right w:val="single" w:sz="8" w:space="0" w:color="9BBB59"/>
            </w:tcBorders>
          </w:tcPr>
          <w:p>
            <w:pPr>
              <w:pStyle w:val="TableHeader"/>
              <w:widowControl w:val="false"/>
              <w:rPr/>
            </w:pPr>
            <w:r>
              <w:rPr/>
              <w:t>References</w:t>
            </w:r>
          </w:p>
        </w:tc>
      </w:tr>
      <w:tr>
        <w:trPr>
          <w:trHeight w:val="567" w:hRule="atLeast"/>
        </w:trPr>
        <w:tc>
          <w:tcPr>
            <w:tcW w:w="1949"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S-125R001</w:t>
            </w:r>
          </w:p>
        </w:tc>
        <w:tc>
          <w:tcPr>
            <w:tcW w:w="2269"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Transmission of New datasets</w:t>
            </w:r>
          </w:p>
        </w:tc>
        <w:tc>
          <w:tcPr>
            <w:tcW w:w="411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Dataset with all current and valid AtoN Information.</w:t>
            </w:r>
          </w:p>
        </w:tc>
        <w:tc>
          <w:tcPr>
            <w:tcW w:w="1806"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r>
        <w:trPr>
          <w:trHeight w:val="567" w:hRule="atLeast"/>
        </w:trPr>
        <w:tc>
          <w:tcPr>
            <w:tcW w:w="1949"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S-125R002</w:t>
            </w:r>
          </w:p>
        </w:tc>
        <w:tc>
          <w:tcPr>
            <w:tcW w:w="2269"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Cancellation of dataset</w:t>
            </w:r>
          </w:p>
        </w:tc>
        <w:tc>
          <w:tcPr>
            <w:tcW w:w="411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Dataset which cancels, removes permanent AtoN information (e.g. an AtoN is disestablished)</w:t>
            </w:r>
          </w:p>
        </w:tc>
        <w:tc>
          <w:tcPr>
            <w:tcW w:w="1806"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r>
          </w:p>
        </w:tc>
      </w:tr>
      <w:tr>
        <w:trPr>
          <w:trHeight w:val="567" w:hRule="atLeast"/>
        </w:trPr>
        <w:tc>
          <w:tcPr>
            <w:tcW w:w="1949"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S-125R003</w:t>
            </w:r>
          </w:p>
        </w:tc>
        <w:tc>
          <w:tcPr>
            <w:tcW w:w="2269"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Transmission of New dataset -  Temporary Changes</w:t>
            </w:r>
          </w:p>
        </w:tc>
        <w:tc>
          <w:tcPr>
            <w:tcW w:w="411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Dataset with a new AtoN Information regarding temporary changes (e.g. 6 months of less) which will ultimately return to previous configuration.</w:t>
            </w:r>
          </w:p>
        </w:tc>
        <w:tc>
          <w:tcPr>
            <w:tcW w:w="1806"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r>
          </w:p>
        </w:tc>
      </w:tr>
      <w:tr>
        <w:trPr>
          <w:trHeight w:val="567" w:hRule="atLeast"/>
        </w:trPr>
        <w:tc>
          <w:tcPr>
            <w:tcW w:w="1949"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S-125R004</w:t>
            </w:r>
          </w:p>
        </w:tc>
        <w:tc>
          <w:tcPr>
            <w:tcW w:w="2269"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Transmission of</w:t>
            </w:r>
          </w:p>
          <w:p>
            <w:pPr>
              <w:pStyle w:val="Tablecomment"/>
              <w:widowControl w:val="false"/>
              <w:rPr>
                <w:i w:val="false"/>
                <w:i w:val="false"/>
                <w:color w:val="08374B" w:themeColor="text1"/>
                <w:sz w:val="22"/>
              </w:rPr>
            </w:pPr>
            <w:r>
              <w:rPr>
                <w:i w:val="false"/>
                <w:color w:val="08374B" w:themeColor="text1"/>
                <w:sz w:val="22"/>
              </w:rPr>
              <w:t>New dataset – Cancellation of Temporary Changes</w:t>
            </w:r>
          </w:p>
        </w:tc>
        <w:tc>
          <w:tcPr>
            <w:tcW w:w="411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Dataset used to cancel previous AtoN Information regarding temporary change, restoring AtoN to permanently assigned configuration.</w:t>
            </w:r>
          </w:p>
        </w:tc>
        <w:tc>
          <w:tcPr>
            <w:tcW w:w="1806"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r>
        <w:trPr>
          <w:trHeight w:val="567" w:hRule="atLeast"/>
        </w:trPr>
        <w:tc>
          <w:tcPr>
            <w:tcW w:w="1949"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S-125R005</w:t>
            </w:r>
          </w:p>
        </w:tc>
        <w:tc>
          <w:tcPr>
            <w:tcW w:w="2269"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Transmission of  New dataset – Proposed Changes to AtoN</w:t>
            </w:r>
          </w:p>
        </w:tc>
        <w:tc>
          <w:tcPr>
            <w:tcW w:w="411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Dataset with a new AtoN Information regarding Proposed Changes to AtoN which the AtoN Administration is considering.</w:t>
            </w:r>
          </w:p>
        </w:tc>
        <w:tc>
          <w:tcPr>
            <w:tcW w:w="1806"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r>
        <w:trPr>
          <w:trHeight w:val="567" w:hRule="atLeast"/>
        </w:trPr>
        <w:tc>
          <w:tcPr>
            <w:tcW w:w="1949"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S-125R006</w:t>
            </w:r>
          </w:p>
        </w:tc>
        <w:tc>
          <w:tcPr>
            <w:tcW w:w="2269"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Transmission of  New dataset – Withdraw of Proposed Changes to AtoN</w:t>
            </w:r>
          </w:p>
        </w:tc>
        <w:tc>
          <w:tcPr>
            <w:tcW w:w="411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Dataset used to withdrawl previous AtoN Information regarding Proposed Changes to AtoN.</w:t>
            </w:r>
          </w:p>
        </w:tc>
        <w:tc>
          <w:tcPr>
            <w:tcW w:w="1806"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r>
        <w:trPr>
          <w:ins w:id="21" w:author="William Christian Adams" w:date="2021-10-21T13:27:00Z"/>
          <w:trHeight w:val="567" w:hRule="atLeast"/>
        </w:trPr>
        <w:tc>
          <w:tcPr>
            <w:tcW w:w="1949"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ins w:id="22" w:author="William Christian Adams" w:date="2021-10-21T13:27:00Z">
              <w:r>
                <w:rPr>
                  <w:b/>
                  <w:i w:val="false"/>
                </w:rPr>
                <w:t>S-125R007</w:t>
              </w:r>
            </w:ins>
          </w:p>
        </w:tc>
        <w:tc>
          <w:tcPr>
            <w:tcW w:w="2269"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ins w:id="23" w:author="William Christian Adams" w:date="2021-10-21T13:28:00Z">
              <w:r>
                <w:rPr>
                  <w:i w:val="false"/>
                  <w:color w:val="08374B" w:themeColor="text1"/>
                  <w:sz w:val="22"/>
                </w:rPr>
                <w:t>Transmission of  New dataset – Advance Notice of Changes to AtoN</w:t>
              </w:r>
            </w:ins>
          </w:p>
        </w:tc>
        <w:tc>
          <w:tcPr>
            <w:tcW w:w="411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ins w:id="24" w:author="William Christian Adams" w:date="2021-10-21T13:30:00Z">
              <w:r>
                <w:rPr>
                  <w:i w:val="false"/>
                  <w:color w:val="08374B" w:themeColor="text1"/>
                  <w:sz w:val="22"/>
                </w:rPr>
                <w:t xml:space="preserve">Dataset with a new AtoN Information regarding Approved Changes to AtoN which the AtoN Administration </w:t>
              </w:r>
            </w:ins>
            <w:ins w:id="25" w:author="William Christian Adams" w:date="2021-10-21T13:31:00Z">
              <w:r>
                <w:rPr>
                  <w:i w:val="false"/>
                  <w:color w:val="08374B" w:themeColor="text1"/>
                  <w:sz w:val="22"/>
                </w:rPr>
                <w:t>will be executing on or about a given time</w:t>
              </w:r>
            </w:ins>
            <w:ins w:id="26" w:author="William Christian Adams" w:date="2021-10-21T13:30:00Z">
              <w:r>
                <w:rPr>
                  <w:i w:val="false"/>
                  <w:color w:val="08374B" w:themeColor="text1"/>
                  <w:sz w:val="22"/>
                </w:rPr>
                <w:t>.</w:t>
              </w:r>
            </w:ins>
          </w:p>
        </w:tc>
        <w:tc>
          <w:tcPr>
            <w:tcW w:w="1806"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r>
        <w:trPr>
          <w:ins w:id="27" w:author="William Christian Adams" w:date="2021-10-21T13:27:00Z"/>
          <w:trHeight w:val="567" w:hRule="atLeast"/>
        </w:trPr>
        <w:tc>
          <w:tcPr>
            <w:tcW w:w="1949"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ins w:id="28" w:author="William Christian Adams" w:date="2021-10-21T13:27:00Z">
              <w:r>
                <w:rPr>
                  <w:b/>
                  <w:i w:val="false"/>
                </w:rPr>
                <w:t>S-125R008</w:t>
              </w:r>
            </w:ins>
          </w:p>
        </w:tc>
        <w:tc>
          <w:tcPr>
            <w:tcW w:w="2269"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ins w:id="29" w:author="William Christian Adams" w:date="2021-10-21T13:28:00Z">
              <w:r>
                <w:rPr>
                  <w:i w:val="false"/>
                  <w:color w:val="08374B" w:themeColor="text1"/>
                  <w:sz w:val="22"/>
                </w:rPr>
                <w:t xml:space="preserve">Transmission of  New dataset – Withdraw of </w:t>
              </w:r>
            </w:ins>
            <w:ins w:id="30" w:author="William Christian Adams" w:date="2021-10-21T13:29:00Z">
              <w:r>
                <w:rPr>
                  <w:i w:val="false"/>
                  <w:color w:val="08374B" w:themeColor="text1"/>
                  <w:sz w:val="22"/>
                </w:rPr>
                <w:t xml:space="preserve">Advance Notice of </w:t>
              </w:r>
            </w:ins>
            <w:ins w:id="31" w:author="William Christian Adams" w:date="2021-10-21T13:28:00Z">
              <w:r>
                <w:rPr>
                  <w:i w:val="false"/>
                  <w:color w:val="08374B" w:themeColor="text1"/>
                  <w:sz w:val="22"/>
                </w:rPr>
                <w:t>Changes to AtoN</w:t>
              </w:r>
            </w:ins>
          </w:p>
        </w:tc>
        <w:tc>
          <w:tcPr>
            <w:tcW w:w="411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ins w:id="32" w:author="William Christian Adams" w:date="2021-10-21T13:32:00Z">
              <w:r>
                <w:rPr>
                  <w:i w:val="false"/>
                  <w:color w:val="08374B" w:themeColor="text1"/>
                  <w:sz w:val="22"/>
                </w:rPr>
                <w:t xml:space="preserve">Dataset used to withdrawl </w:t>
              </w:r>
            </w:ins>
            <w:ins w:id="33" w:author="William Christian Adams" w:date="2021-10-21T13:33:00Z">
              <w:r>
                <w:rPr>
                  <w:i w:val="false"/>
                  <w:color w:val="08374B" w:themeColor="text1"/>
                  <w:sz w:val="22"/>
                </w:rPr>
                <w:t xml:space="preserve">previous AtoN information regarding advance notice of changes to AtoN once the changes have been executed. This data would be send simultaneous to </w:t>
              </w:r>
            </w:ins>
            <w:ins w:id="34" w:author="William Christian Adams" w:date="2021-10-21T13:34:00Z">
              <w:r>
                <w:rPr>
                  <w:i w:val="false"/>
                  <w:color w:val="08374B" w:themeColor="text1"/>
                  <w:sz w:val="22"/>
                </w:rPr>
                <w:t>corresponding S-125R001 representing the new permanent AtoN data.</w:t>
              </w:r>
            </w:ins>
          </w:p>
        </w:tc>
        <w:tc>
          <w:tcPr>
            <w:tcW w:w="1806"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r>
        <w:trPr>
          <w:trHeight w:val="567" w:hRule="atLeast"/>
        </w:trPr>
        <w:tc>
          <w:tcPr>
            <w:tcW w:w="1949"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S-125R00</w:t>
            </w:r>
            <w:ins w:id="35" w:author="William Christian Adams" w:date="2021-10-21T13:27:00Z">
              <w:r>
                <w:rPr>
                  <w:b/>
                  <w:i w:val="false"/>
                </w:rPr>
                <w:t>9</w:t>
              </w:r>
            </w:ins>
            <w:del w:id="36" w:author="William Christian Adams" w:date="2021-10-21T13:27:00Z">
              <w:r>
                <w:rPr>
                  <w:b/>
                  <w:i w:val="false"/>
                </w:rPr>
                <w:delText>7</w:delText>
              </w:r>
            </w:del>
          </w:p>
        </w:tc>
        <w:tc>
          <w:tcPr>
            <w:tcW w:w="2269"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Subscription of datasets</w:t>
            </w:r>
          </w:p>
        </w:tc>
        <w:tc>
          <w:tcPr>
            <w:tcW w:w="411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color w:val="08374B" w:themeColor="text1"/>
                <w:sz w:val="22"/>
              </w:rPr>
            </w:pPr>
            <w:r>
              <w:rPr>
                <w:i w:val="false"/>
                <w:color w:val="08374B" w:themeColor="text1"/>
                <w:sz w:val="22"/>
              </w:rPr>
              <w:t>Service consumers must be able to subscribe to new datasets and updates.</w:t>
            </w:r>
          </w:p>
        </w:tc>
        <w:tc>
          <w:tcPr>
            <w:tcW w:w="1806"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bl>
    <w:p>
      <w:pPr>
        <w:pStyle w:val="Normal"/>
        <w:rPr/>
      </w:pPr>
      <w:r>
        <w:rPr/>
      </w:r>
    </w:p>
    <w:p>
      <w:pPr>
        <w:pStyle w:val="Normal"/>
        <w:rPr/>
      </w:pPr>
      <w:r>
        <w:rPr/>
      </w:r>
    </w:p>
    <w:p>
      <w:pPr>
        <w:pStyle w:val="Normal"/>
        <w:rPr/>
      </w:pPr>
      <w:r>
        <w:rPr/>
      </w:r>
    </w:p>
    <w:p>
      <w:pPr>
        <w:pStyle w:val="Normal"/>
        <w:rPr/>
      </w:pPr>
      <w:r>
        <w:rPr/>
      </w:r>
    </w:p>
    <w:p>
      <w:pPr>
        <w:pStyle w:val="Normal"/>
        <w:rPr/>
      </w:pPr>
      <w:r>
        <w:rPr/>
        <w:t>The table below defines non-functional requirements for the S-125 service.</w:t>
      </w:r>
    </w:p>
    <w:p>
      <w:pPr>
        <w:pStyle w:val="Caption1"/>
        <w:rPr/>
      </w:pPr>
      <w:bookmarkStart w:id="17" w:name="_Toc30495648"/>
      <w:r>
        <w:rPr/>
        <w:t xml:space="preserve">Table </w:t>
      </w:r>
      <w:r>
        <w:rPr/>
        <w:fldChar w:fldCharType="begin"/>
      </w:r>
      <w:r>
        <w:rPr/>
        <w:instrText> SEQ Table \* ARABIC </w:instrText>
      </w:r>
      <w:r>
        <w:rPr/>
        <w:fldChar w:fldCharType="separate"/>
      </w:r>
      <w:r>
        <w:rPr/>
        <w:t>2</w:t>
      </w:r>
      <w:r>
        <w:rPr/>
        <w:fldChar w:fldCharType="end"/>
      </w:r>
      <w:r>
        <w:rPr/>
        <w:t>: Non-functional Requirements Definition</w:t>
      </w:r>
      <w:bookmarkEnd w:id="17"/>
    </w:p>
    <w:tbl>
      <w:tblPr>
        <w:tblW w:w="9890" w:type="dxa"/>
        <w:jc w:val="left"/>
        <w:tblInd w:w="0" w:type="dxa"/>
        <w:tblLayout w:type="fixed"/>
        <w:tblCellMar>
          <w:top w:w="0" w:type="dxa"/>
          <w:left w:w="108" w:type="dxa"/>
          <w:bottom w:w="0" w:type="dxa"/>
          <w:right w:w="108" w:type="dxa"/>
        </w:tblCellMar>
        <w:tblLook w:val="0480" w:noVBand="1" w:noHBand="0" w:lastColumn="0" w:firstColumn="1" w:lastRow="0" w:firstRow="0"/>
      </w:tblPr>
      <w:tblGrid>
        <w:gridCol w:w="2235"/>
        <w:gridCol w:w="7654"/>
      </w:tblGrid>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Header"/>
              <w:widowControl w:val="false"/>
              <w:rPr>
                <w:b w:val="false"/>
                <w:b w:val="false"/>
              </w:rPr>
            </w:pPr>
            <w:r>
              <w:rPr>
                <w:b w:val="false"/>
              </w:rPr>
              <w:t>Requirement Id</w:t>
            </w:r>
          </w:p>
        </w:tc>
        <w:tc>
          <w:tcPr>
            <w:tcW w:w="7654" w:type="dxa"/>
            <w:tcBorders>
              <w:top w:val="single" w:sz="8" w:space="0" w:color="9BBB59"/>
              <w:left w:val="single" w:sz="8" w:space="0" w:color="9BBB59"/>
              <w:bottom w:val="single" w:sz="8" w:space="0" w:color="9BBB59"/>
              <w:right w:val="single" w:sz="8" w:space="0" w:color="9BBB59"/>
            </w:tcBorders>
          </w:tcPr>
          <w:p>
            <w:pPr>
              <w:pStyle w:val="TableHeader"/>
              <w:widowControl w:val="false"/>
              <w:rPr/>
            </w:pPr>
            <w:r>
              <w:rPr/>
              <w:t>S-125NF001</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Requirement Name</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commentRangeStart w:id="4"/>
            <w:r>
              <w:rPr>
                <w:i w:val="false"/>
                <w:color w:val="08374B" w:themeColor="text1"/>
                <w:sz w:val="22"/>
              </w:rPr>
              <w:t>Authenticity</w:t>
            </w:r>
            <w:commentRangeEnd w:id="4"/>
            <w:r>
              <w:commentReference w:id="4"/>
            </w:r>
            <w:r>
              <w:rPr>
                <w:i w:val="false"/>
                <w:color w:val="08374B" w:themeColor="text1"/>
                <w:sz w:val="22"/>
              </w:rPr>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Requirement Text</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t>The recipient of AtoN Information data must be able to verify the authenticity of the received datasets.</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Rationale</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Author</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bl>
    <w:p>
      <w:pPr>
        <w:pStyle w:val="Normal"/>
        <w:rPr/>
      </w:pPr>
      <w:r>
        <w:rPr/>
      </w:r>
    </w:p>
    <w:tbl>
      <w:tblPr>
        <w:tblW w:w="9890" w:type="dxa"/>
        <w:jc w:val="left"/>
        <w:tblInd w:w="0" w:type="dxa"/>
        <w:tblLayout w:type="fixed"/>
        <w:tblCellMar>
          <w:top w:w="0" w:type="dxa"/>
          <w:left w:w="108" w:type="dxa"/>
          <w:bottom w:w="0" w:type="dxa"/>
          <w:right w:w="108" w:type="dxa"/>
        </w:tblCellMar>
        <w:tblLook w:val="0480" w:noVBand="1" w:noHBand="0" w:lastColumn="0" w:firstColumn="1" w:lastRow="0" w:firstRow="0"/>
      </w:tblPr>
      <w:tblGrid>
        <w:gridCol w:w="2235"/>
        <w:gridCol w:w="7654"/>
      </w:tblGrid>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Header"/>
              <w:widowControl w:val="false"/>
              <w:rPr>
                <w:b w:val="false"/>
                <w:b w:val="false"/>
              </w:rPr>
            </w:pPr>
            <w:r>
              <w:rPr>
                <w:b w:val="false"/>
              </w:rPr>
              <w:t>Requirement Id</w:t>
            </w:r>
          </w:p>
        </w:tc>
        <w:tc>
          <w:tcPr>
            <w:tcW w:w="7654" w:type="dxa"/>
            <w:tcBorders>
              <w:top w:val="single" w:sz="8" w:space="0" w:color="9BBB59"/>
              <w:left w:val="single" w:sz="8" w:space="0" w:color="9BBB59"/>
              <w:bottom w:val="single" w:sz="8" w:space="0" w:color="9BBB59"/>
              <w:right w:val="single" w:sz="8" w:space="0" w:color="9BBB59"/>
            </w:tcBorders>
          </w:tcPr>
          <w:p>
            <w:pPr>
              <w:pStyle w:val="TableHeader"/>
              <w:widowControl w:val="false"/>
              <w:rPr/>
            </w:pPr>
            <w:r>
              <w:rPr/>
              <w:t>S-125NF002</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Requirement Name</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color w:val="08374B" w:themeColor="text1"/>
                <w:sz w:val="22"/>
              </w:rPr>
              <w:t>Integrity</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Requirement Text</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t>It must be clear to both service provider and consumer whether changes have been made to the AtoN Information data after the dataset was created.</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Rationale</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Author</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bl>
    <w:p>
      <w:pPr>
        <w:pStyle w:val="Normal"/>
        <w:rPr/>
      </w:pPr>
      <w:r>
        <w:rPr/>
      </w:r>
    </w:p>
    <w:tbl>
      <w:tblPr>
        <w:tblW w:w="9890" w:type="dxa"/>
        <w:jc w:val="left"/>
        <w:tblInd w:w="0" w:type="dxa"/>
        <w:tblLayout w:type="fixed"/>
        <w:tblCellMar>
          <w:top w:w="0" w:type="dxa"/>
          <w:left w:w="108" w:type="dxa"/>
          <w:bottom w:w="0" w:type="dxa"/>
          <w:right w:w="108" w:type="dxa"/>
        </w:tblCellMar>
        <w:tblLook w:val="0480" w:noVBand="1" w:noHBand="0" w:lastColumn="0" w:firstColumn="1" w:lastRow="0" w:firstRow="0"/>
      </w:tblPr>
      <w:tblGrid>
        <w:gridCol w:w="2235"/>
        <w:gridCol w:w="7654"/>
      </w:tblGrid>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Header"/>
              <w:widowControl w:val="false"/>
              <w:rPr>
                <w:b w:val="false"/>
                <w:b w:val="false"/>
              </w:rPr>
            </w:pPr>
            <w:r>
              <w:rPr>
                <w:b w:val="false"/>
              </w:rPr>
              <w:t>Requirement Id</w:t>
            </w:r>
          </w:p>
        </w:tc>
        <w:tc>
          <w:tcPr>
            <w:tcW w:w="7654" w:type="dxa"/>
            <w:tcBorders>
              <w:top w:val="single" w:sz="8" w:space="0" w:color="9BBB59"/>
              <w:left w:val="single" w:sz="8" w:space="0" w:color="9BBB59"/>
              <w:bottom w:val="single" w:sz="8" w:space="0" w:color="9BBB59"/>
              <w:right w:val="single" w:sz="8" w:space="0" w:color="9BBB59"/>
            </w:tcBorders>
          </w:tcPr>
          <w:p>
            <w:pPr>
              <w:pStyle w:val="TableHeader"/>
              <w:widowControl w:val="false"/>
              <w:rPr/>
            </w:pPr>
            <w:r>
              <w:rPr/>
              <w:t>S-125NF003</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Requirement Name</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color w:val="08374B" w:themeColor="text1"/>
                <w:sz w:val="22"/>
              </w:rPr>
              <w:t>Availability</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Requirement Text</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t>The service must always be available with the ability to deliver AtoN Information to its consumers.</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Rationale</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Author</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bl>
    <w:p>
      <w:pPr>
        <w:pStyle w:val="Normal"/>
        <w:rPr/>
      </w:pPr>
      <w:r>
        <w:rPr/>
      </w:r>
    </w:p>
    <w:tbl>
      <w:tblPr>
        <w:tblW w:w="9890" w:type="dxa"/>
        <w:jc w:val="left"/>
        <w:tblInd w:w="0" w:type="dxa"/>
        <w:tblLayout w:type="fixed"/>
        <w:tblCellMar>
          <w:top w:w="0" w:type="dxa"/>
          <w:left w:w="108" w:type="dxa"/>
          <w:bottom w:w="0" w:type="dxa"/>
          <w:right w:w="108" w:type="dxa"/>
        </w:tblCellMar>
        <w:tblLook w:val="0480" w:noVBand="1" w:noHBand="0" w:lastColumn="0" w:firstColumn="1" w:lastRow="0" w:firstRow="0"/>
      </w:tblPr>
      <w:tblGrid>
        <w:gridCol w:w="2235"/>
        <w:gridCol w:w="7654"/>
      </w:tblGrid>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Header"/>
              <w:widowControl w:val="false"/>
              <w:rPr>
                <w:b w:val="false"/>
                <w:b w:val="false"/>
              </w:rPr>
            </w:pPr>
            <w:r>
              <w:rPr>
                <w:b w:val="false"/>
              </w:rPr>
              <w:t>Requirement Id</w:t>
            </w:r>
          </w:p>
        </w:tc>
        <w:tc>
          <w:tcPr>
            <w:tcW w:w="7654" w:type="dxa"/>
            <w:tcBorders>
              <w:top w:val="single" w:sz="8" w:space="0" w:color="9BBB59"/>
              <w:left w:val="single" w:sz="8" w:space="0" w:color="9BBB59"/>
              <w:bottom w:val="single" w:sz="8" w:space="0" w:color="9BBB59"/>
              <w:right w:val="single" w:sz="8" w:space="0" w:color="9BBB59"/>
            </w:tcBorders>
          </w:tcPr>
          <w:p>
            <w:pPr>
              <w:pStyle w:val="TableHeader"/>
              <w:widowControl w:val="false"/>
              <w:rPr/>
            </w:pPr>
            <w:r>
              <w:rPr/>
              <w:t>S-125NF004</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Requirement Name</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color w:val="08374B" w:themeColor="text1"/>
                <w:sz w:val="22"/>
              </w:rPr>
              <w:t>Performance – Time behaviour</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Requirement Text</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t>The service must provide a Response to a service consumer’s request instantly. New AtoN Information must be broadcasted to the service consumers as soon as the service provider has knowledge of these.</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Rationale</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Author</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bl>
    <w:p>
      <w:pPr>
        <w:pStyle w:val="Normal"/>
        <w:rPr/>
      </w:pPr>
      <w:r>
        <w:rPr/>
      </w:r>
    </w:p>
    <w:tbl>
      <w:tblPr>
        <w:tblW w:w="9890" w:type="dxa"/>
        <w:jc w:val="left"/>
        <w:tblInd w:w="0" w:type="dxa"/>
        <w:tblLayout w:type="fixed"/>
        <w:tblCellMar>
          <w:top w:w="0" w:type="dxa"/>
          <w:left w:w="108" w:type="dxa"/>
          <w:bottom w:w="0" w:type="dxa"/>
          <w:right w:w="108" w:type="dxa"/>
        </w:tblCellMar>
        <w:tblLook w:val="0480" w:noVBand="1" w:noHBand="0" w:lastColumn="0" w:firstColumn="1" w:lastRow="0" w:firstRow="0"/>
      </w:tblPr>
      <w:tblGrid>
        <w:gridCol w:w="2235"/>
        <w:gridCol w:w="7654"/>
      </w:tblGrid>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Header"/>
              <w:widowControl w:val="false"/>
              <w:rPr>
                <w:b w:val="false"/>
                <w:b w:val="false"/>
              </w:rPr>
            </w:pPr>
            <w:r>
              <w:rPr>
                <w:b w:val="false"/>
              </w:rPr>
              <w:t>Requirement Id</w:t>
            </w:r>
          </w:p>
        </w:tc>
        <w:tc>
          <w:tcPr>
            <w:tcW w:w="7654" w:type="dxa"/>
            <w:tcBorders>
              <w:top w:val="single" w:sz="8" w:space="0" w:color="9BBB59"/>
              <w:left w:val="single" w:sz="8" w:space="0" w:color="9BBB59"/>
              <w:bottom w:val="single" w:sz="8" w:space="0" w:color="9BBB59"/>
              <w:right w:val="single" w:sz="8" w:space="0" w:color="9BBB59"/>
            </w:tcBorders>
          </w:tcPr>
          <w:p>
            <w:pPr>
              <w:pStyle w:val="TableHeader"/>
              <w:widowControl w:val="false"/>
              <w:rPr/>
            </w:pPr>
            <w:r>
              <w:rPr/>
              <w:t>S-125NF005</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Requirement Name</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color w:val="08374B" w:themeColor="text1"/>
                <w:sz w:val="22"/>
              </w:rPr>
              <w:t>Modularity</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Requirement Text</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t>The services architecture must be constructed in such a way that individual functionality can be extended, modified or deleted, without changing the basic service architecture.</w:t>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Rationale</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r>
        <w:trPr>
          <w:trHeight w:val="567" w:hRule="atLeast"/>
        </w:trPr>
        <w:tc>
          <w:tcPr>
            <w:tcW w:w="2235"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Author</w:t>
            </w:r>
          </w:p>
        </w:tc>
        <w:tc>
          <w:tcPr>
            <w:tcW w:w="7654"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bl>
    <w:p>
      <w:pPr>
        <w:pStyle w:val="Normal"/>
        <w:rPr/>
      </w:pPr>
      <w:r>
        <w:rPr/>
      </w:r>
    </w:p>
    <w:p>
      <w:pPr>
        <w:pStyle w:val="Heading2"/>
        <w:rPr/>
      </w:pPr>
      <w:bookmarkStart w:id="18" w:name="_Toc30495664"/>
      <w:bookmarkStart w:id="19" w:name="_Ref442964130"/>
      <w:r>
        <w:rPr/>
        <w:t xml:space="preserve">Other </w:t>
      </w:r>
      <w:bookmarkEnd w:id="19"/>
      <w:r>
        <w:rPr/>
        <w:t>Constraints</w:t>
      </w:r>
      <w:bookmarkEnd w:id="18"/>
    </w:p>
    <w:p>
      <w:pPr>
        <w:pStyle w:val="Heading3"/>
        <w:ind w:left="720" w:hanging="720"/>
        <w:rPr/>
      </w:pPr>
      <w:bookmarkStart w:id="20" w:name="_Toc30495665"/>
      <w:r>
        <w:rPr/>
        <w:t>Relevant Industrial Standards</w:t>
      </w:r>
      <w:bookmarkEnd w:id="20"/>
    </w:p>
    <w:p>
      <w:pPr>
        <w:pStyle w:val="ListParagraph"/>
        <w:numPr>
          <w:ilvl w:val="0"/>
          <w:numId w:val="7"/>
        </w:numPr>
        <w:rPr>
          <w:i/>
          <w:i/>
        </w:rPr>
      </w:pPr>
      <w:r>
        <w:rPr>
          <w:i/>
        </w:rPr>
        <w:t>To be Developed</w:t>
      </w:r>
    </w:p>
    <w:p>
      <w:pPr>
        <w:pStyle w:val="Heading3"/>
        <w:ind w:left="720" w:hanging="720"/>
        <w:rPr/>
      </w:pPr>
      <w:bookmarkStart w:id="21" w:name="_Toc30495666"/>
      <w:bookmarkStart w:id="22" w:name="_Ref443552704"/>
      <w:r>
        <w:rPr/>
        <w:t>Operational Nodes</w:t>
      </w:r>
      <w:bookmarkEnd w:id="21"/>
      <w:bookmarkEnd w:id="22"/>
    </w:p>
    <w:p>
      <w:pPr>
        <w:pStyle w:val="Normal"/>
        <w:rPr>
          <w:lang w:val="en-US"/>
        </w:rPr>
      </w:pPr>
      <w:r>
        <w:rPr>
          <w:lang w:val="en-US"/>
        </w:rPr>
        <w:t>The following tables describe the operational nodes of the service.</w:t>
      </w:r>
    </w:p>
    <w:p>
      <w:pPr>
        <w:pStyle w:val="Caption1"/>
        <w:rPr/>
      </w:pPr>
      <w:bookmarkStart w:id="23" w:name="_Toc30495649"/>
      <w:r>
        <w:rPr/>
        <w:t xml:space="preserve">Table </w:t>
      </w:r>
      <w:r>
        <w:rPr/>
        <w:fldChar w:fldCharType="begin"/>
      </w:r>
      <w:r>
        <w:rPr/>
        <w:instrText> SEQ Table \* ARABIC </w:instrText>
      </w:r>
      <w:r>
        <w:rPr/>
        <w:fldChar w:fldCharType="separate"/>
      </w:r>
      <w:r>
        <w:rPr/>
        <w:t>3</w:t>
      </w:r>
      <w:r>
        <w:rPr/>
        <w:fldChar w:fldCharType="end"/>
      </w:r>
      <w:r>
        <w:rPr/>
        <w:t xml:space="preserve">: Operational Nodes providing the </w:t>
      </w:r>
      <w:r>
        <w:rPr>
          <w:i/>
          <w:color w:val="3DB5EA" w:themeColor="text1" w:themeTint="80"/>
        </w:rPr>
        <w:t>S-124 NW</w:t>
      </w:r>
      <w:r>
        <w:rPr>
          <w:color w:val="3DB5EA" w:themeColor="text1" w:themeTint="80"/>
        </w:rPr>
        <w:t xml:space="preserve"> </w:t>
      </w:r>
      <w:r>
        <w:rPr/>
        <w:t>service</w:t>
      </w:r>
      <w:bookmarkEnd w:id="23"/>
    </w:p>
    <w:tbl>
      <w:tblPr>
        <w:tblW w:w="9890" w:type="dxa"/>
        <w:jc w:val="left"/>
        <w:tblInd w:w="0" w:type="dxa"/>
        <w:tblLayout w:type="fixed"/>
        <w:tblCellMar>
          <w:top w:w="0" w:type="dxa"/>
          <w:left w:w="108" w:type="dxa"/>
          <w:bottom w:w="0" w:type="dxa"/>
          <w:right w:w="108" w:type="dxa"/>
        </w:tblCellMar>
        <w:tblLook w:val="0480" w:noVBand="1" w:noHBand="0" w:lastColumn="0" w:firstColumn="1" w:lastRow="0" w:firstRow="0"/>
      </w:tblPr>
      <w:tblGrid>
        <w:gridCol w:w="3227"/>
        <w:gridCol w:w="6662"/>
      </w:tblGrid>
      <w:tr>
        <w:trPr>
          <w:trHeight w:val="567" w:hRule="atLeast"/>
        </w:trPr>
        <w:tc>
          <w:tcPr>
            <w:tcW w:w="3227" w:type="dxa"/>
            <w:tcBorders>
              <w:top w:val="single" w:sz="8" w:space="0" w:color="9BBB59"/>
              <w:left w:val="single" w:sz="8" w:space="0" w:color="9BBB59"/>
              <w:bottom w:val="single" w:sz="8" w:space="0" w:color="9BBB59"/>
              <w:right w:val="single" w:sz="8" w:space="0" w:color="9BBB59"/>
            </w:tcBorders>
          </w:tcPr>
          <w:p>
            <w:pPr>
              <w:pStyle w:val="TableHeader"/>
              <w:widowControl w:val="false"/>
              <w:rPr>
                <w:b w:val="false"/>
                <w:b w:val="false"/>
              </w:rPr>
            </w:pPr>
            <w:r>
              <w:rPr>
                <w:b w:val="false"/>
              </w:rPr>
              <w:t>Operational Node</w:t>
            </w:r>
          </w:p>
        </w:tc>
        <w:tc>
          <w:tcPr>
            <w:tcW w:w="6662" w:type="dxa"/>
            <w:tcBorders>
              <w:top w:val="single" w:sz="8" w:space="0" w:color="9BBB59"/>
              <w:left w:val="single" w:sz="8" w:space="0" w:color="9BBB59"/>
              <w:bottom w:val="single" w:sz="8" w:space="0" w:color="9BBB59"/>
              <w:right w:val="single" w:sz="8" w:space="0" w:color="9BBB59"/>
            </w:tcBorders>
          </w:tcPr>
          <w:p>
            <w:pPr>
              <w:pStyle w:val="TableHeader"/>
              <w:widowControl w:val="false"/>
              <w:rPr/>
            </w:pPr>
            <w:r>
              <w:rPr/>
              <w:t>Remarks</w:t>
            </w:r>
          </w:p>
        </w:tc>
      </w:tr>
      <w:tr>
        <w:trPr>
          <w:trHeight w:val="567" w:hRule="atLeast"/>
        </w:trPr>
        <w:tc>
          <w:tcPr>
            <w:tcW w:w="3227"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rPr>
            </w:pPr>
            <w:r>
              <w:rPr>
                <w:b/>
                <w:i w:val="false"/>
              </w:rPr>
              <w:t>AtoN Administration – AtoN Information Management System</w:t>
            </w:r>
          </w:p>
        </w:tc>
        <w:tc>
          <w:tcPr>
            <w:tcW w:w="6662" w:type="dxa"/>
            <w:tcBorders>
              <w:top w:val="single" w:sz="8" w:space="0" w:color="9BBB59"/>
              <w:left w:val="single" w:sz="8" w:space="0" w:color="9BBB59"/>
              <w:bottom w:val="single" w:sz="8" w:space="0" w:color="9BBB59"/>
              <w:right w:val="single" w:sz="8" w:space="0" w:color="9BBB59"/>
            </w:tcBorders>
          </w:tcPr>
          <w:p>
            <w:pPr>
              <w:pStyle w:val="Tablecomment"/>
              <w:widowControl w:val="false"/>
              <w:ind w:left="0" w:right="108" w:hanging="0"/>
              <w:rPr/>
            </w:pPr>
            <w:r>
              <w:rPr>
                <w:i w:val="false"/>
              </w:rPr>
              <w:t>The AtoN Information Management System collects all AtoN Information available from its Authoritative Source (AtoN Administration).</w:t>
            </w:r>
          </w:p>
        </w:tc>
      </w:tr>
      <w:tr>
        <w:trPr>
          <w:trHeight w:val="567" w:hRule="atLeast"/>
        </w:trPr>
        <w:tc>
          <w:tcPr>
            <w:tcW w:w="3227"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Port State Authority</w:t>
            </w:r>
          </w:p>
        </w:tc>
        <w:tc>
          <w:tcPr>
            <w:tcW w:w="6662" w:type="dxa"/>
            <w:tcBorders>
              <w:top w:val="single" w:sz="8" w:space="0" w:color="9BBB59"/>
              <w:left w:val="single" w:sz="8" w:space="0" w:color="9BBB59"/>
              <w:bottom w:val="single" w:sz="8" w:space="0" w:color="9BBB59"/>
              <w:right w:val="single" w:sz="8" w:space="0" w:color="9BBB59"/>
            </w:tcBorders>
          </w:tcPr>
          <w:p>
            <w:pPr>
              <w:pStyle w:val="Tablecomment"/>
              <w:widowControl w:val="false"/>
              <w:ind w:left="0" w:right="108" w:hanging="0"/>
              <w:rPr>
                <w:i w:val="false"/>
                <w:i w:val="false"/>
              </w:rPr>
            </w:pPr>
            <w:r>
              <w:rPr>
                <w:i w:val="false"/>
              </w:rPr>
              <w:t>Governmental Agency responsible for overseeing vessel arrival within a respective area.  Should facilitate dissemination of S-125 and other relevant S-xxx data sets</w:t>
            </w:r>
          </w:p>
        </w:tc>
      </w:tr>
      <w:tr>
        <w:trPr>
          <w:trHeight w:val="567" w:hRule="atLeast"/>
        </w:trPr>
        <w:tc>
          <w:tcPr>
            <w:tcW w:w="3227"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Public Facing Portal (Governmental or NGO</w:t>
            </w:r>
            <w:del w:id="37" w:author="Thomas Christensen" w:date="2021-10-14T15:38:00Z">
              <w:r>
                <w:rPr>
                  <w:b/>
                  <w:i w:val="false"/>
                </w:rPr>
                <w:delText xml:space="preserve"> such as Maritime Connectivity Platform</w:delText>
              </w:r>
            </w:del>
            <w:r>
              <w:rPr>
                <w:b/>
                <w:i w:val="false"/>
              </w:rPr>
              <w:t>)</w:t>
            </w:r>
            <w:del w:id="38" w:author="Thomas Christensen" w:date="2021-10-14T15:38:00Z">
              <w:r>
                <w:rPr/>
                <w:commentReference w:id="5"/>
              </w:r>
            </w:del>
          </w:p>
        </w:tc>
        <w:tc>
          <w:tcPr>
            <w:tcW w:w="6662" w:type="dxa"/>
            <w:tcBorders>
              <w:top w:val="single" w:sz="8" w:space="0" w:color="9BBB59"/>
              <w:left w:val="single" w:sz="8" w:space="0" w:color="9BBB59"/>
              <w:bottom w:val="single" w:sz="8" w:space="0" w:color="9BBB59"/>
              <w:right w:val="single" w:sz="8" w:space="0" w:color="9BBB59"/>
            </w:tcBorders>
          </w:tcPr>
          <w:p>
            <w:pPr>
              <w:pStyle w:val="Tablecomment"/>
              <w:widowControl w:val="false"/>
              <w:ind w:left="0" w:right="108" w:hanging="0"/>
              <w:rPr>
                <w:i w:val="false"/>
                <w:i w:val="false"/>
              </w:rPr>
            </w:pPr>
            <w:r>
              <w:rPr>
                <w:i w:val="false"/>
              </w:rPr>
              <w:t>S-125 and other S-xxx data sets should be made available to public facing portal by which mariners and value added service providers have access. Such portals must be discoverable.</w:t>
            </w:r>
          </w:p>
        </w:tc>
      </w:tr>
      <w:tr>
        <w:trPr>
          <w:trHeight w:val="567" w:hRule="atLeast"/>
        </w:trPr>
        <w:tc>
          <w:tcPr>
            <w:tcW w:w="3227"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Ships</w:t>
            </w:r>
          </w:p>
        </w:tc>
        <w:tc>
          <w:tcPr>
            <w:tcW w:w="6662" w:type="dxa"/>
            <w:tcBorders>
              <w:top w:val="single" w:sz="8" w:space="0" w:color="9BBB59"/>
              <w:left w:val="single" w:sz="8" w:space="0" w:color="9BBB59"/>
              <w:bottom w:val="single" w:sz="8" w:space="0" w:color="9BBB59"/>
              <w:right w:val="single" w:sz="8" w:space="0" w:color="9BBB59"/>
            </w:tcBorders>
          </w:tcPr>
          <w:p>
            <w:pPr>
              <w:pStyle w:val="TableHeader"/>
              <w:widowControl w:val="false"/>
              <w:ind w:left="0" w:right="108" w:hanging="0"/>
              <w:rPr>
                <w:b w:val="false"/>
                <w:b w:val="false"/>
                <w:bCs w:val="false"/>
                <w:color w:val="0C5270" w:themeColor="text1" w:themeTint="e6"/>
                <w:sz w:val="20"/>
              </w:rPr>
            </w:pPr>
            <w:r>
              <w:rPr>
                <w:b w:val="false"/>
                <w:bCs w:val="false"/>
                <w:color w:val="0C5270" w:themeColor="text1" w:themeTint="e6"/>
                <w:sz w:val="20"/>
              </w:rPr>
              <w:t>Ships sailing in a service coverage area.</w:t>
            </w:r>
          </w:p>
        </w:tc>
      </w:tr>
    </w:tbl>
    <w:p>
      <w:pPr>
        <w:pStyle w:val="Normal"/>
        <w:rPr/>
      </w:pPr>
      <w:r>
        <w:rPr/>
      </w:r>
    </w:p>
    <w:p>
      <w:pPr>
        <w:pStyle w:val="Heading3"/>
        <w:ind w:left="720" w:hanging="720"/>
        <w:rPr/>
      </w:pPr>
      <w:bookmarkStart w:id="24" w:name="_Toc30495667"/>
      <w:r>
        <w:rPr/>
        <w:t>Operational Activities</w:t>
      </w:r>
      <w:bookmarkEnd w:id="24"/>
    </w:p>
    <w:p>
      <w:pPr>
        <w:pStyle w:val="Normal"/>
        <w:rPr>
          <w:i/>
          <w:i/>
          <w:color w:val="3DB5EA" w:themeColor="text1" w:themeTint="80"/>
        </w:rPr>
      </w:pPr>
      <w:r>
        <w:rPr>
          <w:i/>
          <w:color w:val="3DB5EA" w:themeColor="text1" w:themeTint="80"/>
        </w:rPr>
        <w:t>Optional. If an operational model exists and provides sufficient details about operational activities, then this section shall include a mapping of the service to the relevant operational activities.</w:t>
      </w:r>
    </w:p>
    <w:p>
      <w:pPr>
        <w:pStyle w:val="Caption1"/>
        <w:keepNext w:val="true"/>
        <w:rPr/>
      </w:pPr>
      <w:bookmarkStart w:id="25" w:name="_Toc30495650"/>
      <w:r>
        <w:rPr/>
        <w:t xml:space="preserve">Table </w:t>
      </w:r>
      <w:r>
        <w:rPr/>
        <w:fldChar w:fldCharType="begin"/>
      </w:r>
      <w:r>
        <w:rPr/>
        <w:instrText> SEQ Table \* ARABIC </w:instrText>
      </w:r>
      <w:r>
        <w:rPr/>
        <w:fldChar w:fldCharType="separate"/>
      </w:r>
      <w:r>
        <w:rPr/>
        <w:t>4</w:t>
      </w:r>
      <w:r>
        <w:rPr/>
        <w:fldChar w:fldCharType="end"/>
      </w:r>
      <w:r>
        <w:rPr/>
        <w:t xml:space="preserve">: Operational Activities supported by the </w:t>
      </w:r>
      <w:r>
        <w:rPr>
          <w:i/>
          <w:color w:val="3DB5EA" w:themeColor="text1" w:themeTint="80"/>
        </w:rPr>
        <w:t>XYZ</w:t>
      </w:r>
      <w:r>
        <w:rPr>
          <w:color w:val="3DB5EA" w:themeColor="text1" w:themeTint="80"/>
        </w:rPr>
        <w:t xml:space="preserve"> </w:t>
      </w:r>
      <w:r>
        <w:rPr/>
        <w:t>service</w:t>
      </w:r>
      <w:bookmarkEnd w:id="25"/>
    </w:p>
    <w:tbl>
      <w:tblPr>
        <w:tblW w:w="9890" w:type="dxa"/>
        <w:jc w:val="left"/>
        <w:tblInd w:w="0" w:type="dxa"/>
        <w:tblLayout w:type="fixed"/>
        <w:tblCellMar>
          <w:top w:w="0" w:type="dxa"/>
          <w:left w:w="108" w:type="dxa"/>
          <w:bottom w:w="0" w:type="dxa"/>
          <w:right w:w="108" w:type="dxa"/>
        </w:tblCellMar>
        <w:tblLook w:val="0480" w:noVBand="1" w:noHBand="0" w:lastColumn="0" w:firstColumn="1" w:lastRow="0" w:firstRow="0"/>
      </w:tblPr>
      <w:tblGrid>
        <w:gridCol w:w="3227"/>
        <w:gridCol w:w="6662"/>
      </w:tblGrid>
      <w:tr>
        <w:trPr>
          <w:trHeight w:val="567" w:hRule="atLeast"/>
        </w:trPr>
        <w:tc>
          <w:tcPr>
            <w:tcW w:w="3227" w:type="dxa"/>
            <w:tcBorders>
              <w:top w:val="single" w:sz="8" w:space="0" w:color="9BBB59"/>
              <w:left w:val="single" w:sz="8" w:space="0" w:color="9BBB59"/>
              <w:bottom w:val="single" w:sz="8" w:space="0" w:color="9BBB59"/>
              <w:right w:val="single" w:sz="8" w:space="0" w:color="9BBB59"/>
            </w:tcBorders>
          </w:tcPr>
          <w:p>
            <w:pPr>
              <w:pStyle w:val="TableHeader"/>
              <w:widowControl w:val="false"/>
              <w:rPr>
                <w:b w:val="false"/>
                <w:b w:val="false"/>
              </w:rPr>
            </w:pPr>
            <w:r>
              <w:rPr>
                <w:b w:val="false"/>
              </w:rPr>
              <w:t>Operational Activity</w:t>
            </w:r>
          </w:p>
        </w:tc>
        <w:tc>
          <w:tcPr>
            <w:tcW w:w="6662" w:type="dxa"/>
            <w:tcBorders>
              <w:top w:val="single" w:sz="8" w:space="0" w:color="9BBB59"/>
              <w:left w:val="single" w:sz="8" w:space="0" w:color="9BBB59"/>
              <w:bottom w:val="single" w:sz="8" w:space="0" w:color="9BBB59"/>
              <w:right w:val="single" w:sz="8" w:space="0" w:color="9BBB59"/>
            </w:tcBorders>
          </w:tcPr>
          <w:p>
            <w:pPr>
              <w:pStyle w:val="TableHeader"/>
              <w:widowControl w:val="false"/>
              <w:rPr/>
            </w:pPr>
            <w:r>
              <w:rPr/>
              <w:t>Remarks</w:t>
            </w:r>
          </w:p>
        </w:tc>
      </w:tr>
      <w:tr>
        <w:trPr>
          <w:trHeight w:val="567" w:hRule="atLeast"/>
        </w:trPr>
        <w:tc>
          <w:tcPr>
            <w:tcW w:w="3227" w:type="dxa"/>
            <w:tcBorders>
              <w:top w:val="single" w:sz="8" w:space="0" w:color="9BBB59"/>
              <w:left w:val="single" w:sz="8" w:space="0" w:color="9BBB59"/>
              <w:bottom w:val="single" w:sz="8" w:space="0" w:color="9BBB59"/>
              <w:right w:val="single" w:sz="8" w:space="0" w:color="9BBB59"/>
            </w:tcBorders>
          </w:tcPr>
          <w:p>
            <w:pPr>
              <w:pStyle w:val="Tablecomment"/>
              <w:widowControl w:val="false"/>
              <w:rPr>
                <w:b/>
                <w:b/>
                <w:i w:val="false"/>
                <w:i w:val="false"/>
              </w:rPr>
            </w:pPr>
            <w:r>
              <w:rPr>
                <w:b/>
                <w:i w:val="false"/>
              </w:rPr>
              <w:t>TBD</w:t>
            </w:r>
          </w:p>
        </w:tc>
        <w:tc>
          <w:tcPr>
            <w:tcW w:w="6662" w:type="dxa"/>
            <w:tcBorders>
              <w:top w:val="single" w:sz="8" w:space="0" w:color="9BBB59"/>
              <w:left w:val="single" w:sz="8" w:space="0" w:color="9BBB59"/>
              <w:bottom w:val="single" w:sz="8" w:space="0" w:color="9BBB59"/>
              <w:right w:val="single" w:sz="8" w:space="0" w:color="9BBB59"/>
            </w:tcBorders>
          </w:tcPr>
          <w:p>
            <w:pPr>
              <w:pStyle w:val="Tablecomment"/>
              <w:widowControl w:val="false"/>
              <w:rPr>
                <w:i w:val="false"/>
                <w:i w:val="false"/>
              </w:rPr>
            </w:pPr>
            <w:r>
              <w:rPr>
                <w:i w:val="false"/>
              </w:rPr>
            </w:r>
          </w:p>
        </w:tc>
      </w:tr>
    </w:tbl>
    <w:p>
      <w:pPr>
        <w:pStyle w:val="Normal"/>
        <w:rPr/>
      </w:pPr>
      <w:r>
        <w:rPr/>
      </w:r>
    </w:p>
    <w:p>
      <w:pPr>
        <w:pStyle w:val="Heading1"/>
        <w:rPr/>
      </w:pPr>
      <w:bookmarkStart w:id="26" w:name="_Toc30495668"/>
      <w:bookmarkStart w:id="27" w:name="_Toc442209557"/>
      <w:bookmarkStart w:id="28" w:name="_Toc318787410"/>
      <w:r>
        <w:rPr/>
        <w:t>Service Overview</w:t>
      </w:r>
      <w:bookmarkEnd w:id="26"/>
      <w:bookmarkEnd w:id="27"/>
      <w:bookmarkEnd w:id="28"/>
    </w:p>
    <w:p>
      <w:pPr>
        <w:pStyle w:val="Heading2"/>
        <w:rPr/>
      </w:pPr>
      <w:bookmarkStart w:id="29" w:name="_Toc30495669"/>
      <w:bookmarkStart w:id="30" w:name="_Toc442209561"/>
      <w:bookmarkStart w:id="31" w:name="_Toc379791247"/>
      <w:r>
        <w:rPr/>
        <w:t>Service Interface</w:t>
      </w:r>
      <w:bookmarkEnd w:id="31"/>
      <w:r>
        <w:rPr/>
        <w:t>s</w:t>
      </w:r>
      <w:bookmarkEnd w:id="29"/>
      <w:bookmarkEnd w:id="30"/>
    </w:p>
    <w:p>
      <w:pPr>
        <w:pStyle w:val="Normal"/>
        <w:rPr>
          <w:lang w:val="en-US"/>
        </w:rPr>
      </w:pPr>
      <w:r>
        <w:rPr>
          <w:lang w:val="en-US"/>
        </w:rPr>
        <w:t>In below description the service interfaces for the S-124 service are shown.</w:t>
      </w:r>
    </w:p>
    <w:p>
      <w:pPr>
        <w:pStyle w:val="Graphic"/>
        <w:rPr>
          <w:lang w:val="en-US"/>
        </w:rPr>
      </w:pPr>
      <w:r>
        <w:rPr/>
        <w:t xml:space="preserve">  </w:t>
      </w:r>
      <w:r>
        <w:rPr/>
        <w:drawing>
          <wp:inline distT="0" distB="0" distL="0" distR="0">
            <wp:extent cx="5732780" cy="2235835"/>
            <wp:effectExtent l="0" t="0" r="0" b="0"/>
            <wp:docPr id="6" name="Bildobjekt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objekt 22" descr=""/>
                    <pic:cNvPicPr>
                      <a:picLocks noChangeAspect="1" noChangeArrowheads="1"/>
                    </pic:cNvPicPr>
                  </pic:nvPicPr>
                  <pic:blipFill>
                    <a:blip r:embed="rId7"/>
                    <a:stretch>
                      <a:fillRect/>
                    </a:stretch>
                  </pic:blipFill>
                  <pic:spPr bwMode="auto">
                    <a:xfrm>
                      <a:off x="0" y="0"/>
                      <a:ext cx="5732780" cy="2235835"/>
                    </a:xfrm>
                    <a:prstGeom prst="rect">
                      <a:avLst/>
                    </a:prstGeom>
                  </pic:spPr>
                </pic:pic>
              </a:graphicData>
            </a:graphic>
          </wp:inline>
        </w:drawing>
      </w:r>
    </w:p>
    <w:p>
      <w:pPr>
        <w:pStyle w:val="Graphic"/>
        <w:rPr>
          <w:lang w:val="sv-SE"/>
        </w:rPr>
      </w:pPr>
      <w:r>
        <w:rPr/>
        <w:drawing>
          <wp:inline distT="0" distB="0" distL="0" distR="0">
            <wp:extent cx="5824855" cy="4570095"/>
            <wp:effectExtent l="0" t="0" r="0" b="0"/>
            <wp:docPr id="7" name="Bildobjekt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objekt 23" descr=""/>
                    <pic:cNvPicPr>
                      <a:picLocks noChangeAspect="1" noChangeArrowheads="1"/>
                    </pic:cNvPicPr>
                  </pic:nvPicPr>
                  <pic:blipFill>
                    <a:blip r:embed="rId8"/>
                    <a:stretch>
                      <a:fillRect/>
                    </a:stretch>
                  </pic:blipFill>
                  <pic:spPr bwMode="auto">
                    <a:xfrm>
                      <a:off x="0" y="0"/>
                      <a:ext cx="5824855" cy="4570095"/>
                    </a:xfrm>
                    <a:prstGeom prst="rect">
                      <a:avLst/>
                    </a:prstGeom>
                  </pic:spPr>
                </pic:pic>
              </a:graphicData>
            </a:graphic>
          </wp:inline>
        </w:drawing>
      </w:r>
    </w:p>
    <w:p>
      <w:pPr>
        <w:pStyle w:val="Caption1"/>
        <w:rPr/>
      </w:pPr>
      <w:bookmarkStart w:id="32" w:name="_Toc30495579"/>
      <w:bookmarkStart w:id="33" w:name="_Toc30493929"/>
      <w:bookmarkStart w:id="34" w:name="_Toc30493844"/>
      <w:bookmarkStart w:id="35" w:name="_Toc442209587"/>
      <w:bookmarkStart w:id="36" w:name="_Toc378516900"/>
      <w:bookmarkStart w:id="37" w:name="_Ref372806817"/>
      <w:r>
        <w:rPr/>
        <w:t xml:space="preserve">Figure </w:t>
      </w:r>
      <w:r>
        <w:rPr/>
        <w:fldChar w:fldCharType="begin"/>
      </w:r>
      <w:r>
        <w:rPr/>
        <w:instrText> SEQ Figure \* ARABIC </w:instrText>
      </w:r>
      <w:r>
        <w:rPr/>
        <w:fldChar w:fldCharType="separate"/>
      </w:r>
      <w:r>
        <w:rPr/>
        <w:t>3</w:t>
      </w:r>
      <w:r>
        <w:rPr/>
        <w:fldChar w:fldCharType="end"/>
      </w:r>
      <w:bookmarkEnd w:id="37"/>
      <w:r>
        <w:rPr/>
        <w:t>: S-124 service Interface Definition</w:t>
      </w:r>
      <w:bookmarkEnd w:id="36"/>
      <w:r>
        <w:rPr/>
        <w:t xml:space="preserve"> diagram</w:t>
      </w:r>
      <w:bookmarkEnd w:id="32"/>
      <w:bookmarkEnd w:id="33"/>
      <w:bookmarkEnd w:id="34"/>
      <w:bookmarkEnd w:id="35"/>
      <w:r>
        <w:br w:type="page"/>
      </w:r>
    </w:p>
    <w:p>
      <w:pPr>
        <w:pStyle w:val="Caption1"/>
        <w:keepNext w:val="true"/>
        <w:rPr/>
      </w:pPr>
      <w:bookmarkStart w:id="38" w:name="_Toc30495651"/>
      <w:bookmarkStart w:id="39" w:name="_Toc442209578"/>
      <w:r>
        <w:rPr/>
        <w:t xml:space="preserve">Table </w:t>
      </w:r>
      <w:r>
        <w:rPr/>
        <w:fldChar w:fldCharType="begin"/>
      </w:r>
      <w:r>
        <w:rPr/>
        <w:instrText> SEQ Table \* ARABIC </w:instrText>
      </w:r>
      <w:r>
        <w:rPr/>
        <w:fldChar w:fldCharType="separate"/>
      </w:r>
      <w:r>
        <w:rPr/>
        <w:t>5</w:t>
      </w:r>
      <w:r>
        <w:rPr/>
        <w:fldChar w:fldCharType="end"/>
      </w:r>
      <w:r>
        <w:rPr/>
        <w:t>: Service Interface</w:t>
      </w:r>
      <w:bookmarkEnd w:id="39"/>
      <w:r>
        <w:rPr/>
        <w:t xml:space="preserve"> overview</w:t>
      </w:r>
      <w:bookmarkEnd w:id="38"/>
    </w:p>
    <w:tbl>
      <w:tblPr>
        <w:tblW w:w="10910" w:type="dxa"/>
        <w:jc w:val="left"/>
        <w:tblInd w:w="0" w:type="dxa"/>
        <w:tblLayout w:type="fixed"/>
        <w:tblCellMar>
          <w:top w:w="0" w:type="dxa"/>
          <w:left w:w="108" w:type="dxa"/>
          <w:bottom w:w="0" w:type="dxa"/>
          <w:right w:w="108" w:type="dxa"/>
        </w:tblCellMar>
        <w:tblLook w:val="04a0" w:noVBand="1" w:noHBand="0" w:lastColumn="0" w:firstColumn="1" w:lastRow="0" w:firstRow="1"/>
      </w:tblPr>
      <w:tblGrid>
        <w:gridCol w:w="849"/>
        <w:gridCol w:w="2691"/>
        <w:gridCol w:w="2691"/>
        <w:gridCol w:w="4678"/>
      </w:tblGrid>
      <w:tr>
        <w:trPr>
          <w:trHeight w:val="465" w:hRule="atLeast"/>
        </w:trPr>
        <w:tc>
          <w:tcPr>
            <w:tcW w:w="849" w:type="dxa"/>
            <w:tcBorders>
              <w:top w:val="single" w:sz="4" w:space="0" w:color="000000"/>
              <w:left w:val="single" w:sz="4" w:space="0" w:color="000000"/>
              <w:bottom w:val="single" w:sz="4" w:space="0" w:color="000000"/>
              <w:right w:val="single" w:sz="4" w:space="0" w:color="000000"/>
            </w:tcBorders>
            <w:shd w:color="auto" w:fill="C2D69B" w:themeFill="accent3" w:themeFillTint="99" w:val="clear"/>
          </w:tcPr>
          <w:p>
            <w:pPr>
              <w:pStyle w:val="TableHeader"/>
              <w:widowControl w:val="false"/>
              <w:rPr/>
            </w:pPr>
            <w:r>
              <w:rPr/>
            </w:r>
          </w:p>
        </w:tc>
        <w:tc>
          <w:tcPr>
            <w:tcW w:w="2691" w:type="dxa"/>
            <w:tcBorders>
              <w:top w:val="single" w:sz="4" w:space="0" w:color="000000"/>
              <w:left w:val="single" w:sz="4" w:space="0" w:color="000000"/>
              <w:bottom w:val="single" w:sz="4" w:space="0" w:color="000000"/>
              <w:right w:val="single" w:sz="4" w:space="0" w:color="000000"/>
            </w:tcBorders>
            <w:shd w:color="auto" w:fill="C2D69B" w:themeFill="accent3" w:themeFillTint="99" w:val="clear"/>
            <w:vAlign w:val="center"/>
          </w:tcPr>
          <w:p>
            <w:pPr>
              <w:pStyle w:val="TableHeader"/>
              <w:widowControl w:val="false"/>
              <w:rPr/>
            </w:pPr>
            <w:r>
              <w:rPr/>
              <w:t>ServiceInterface</w:t>
            </w:r>
          </w:p>
        </w:tc>
        <w:tc>
          <w:tcPr>
            <w:tcW w:w="2691" w:type="dxa"/>
            <w:tcBorders>
              <w:top w:val="single" w:sz="4" w:space="0" w:color="000000"/>
              <w:left w:val="single" w:sz="4" w:space="0" w:color="000000"/>
              <w:bottom w:val="single" w:sz="4" w:space="0" w:color="000000"/>
              <w:right w:val="single" w:sz="4" w:space="0" w:color="000000"/>
            </w:tcBorders>
            <w:shd w:color="auto" w:fill="C2D69B" w:themeFill="accent3" w:themeFillTint="99" w:val="clear"/>
            <w:vAlign w:val="center"/>
          </w:tcPr>
          <w:p>
            <w:pPr>
              <w:pStyle w:val="TableHeader"/>
              <w:widowControl w:val="false"/>
              <w:rPr/>
            </w:pPr>
            <w:r>
              <w:rPr/>
              <w:t>ExchangePattern</w:t>
            </w:r>
          </w:p>
        </w:tc>
        <w:tc>
          <w:tcPr>
            <w:tcW w:w="4678" w:type="dxa"/>
            <w:tcBorders>
              <w:top w:val="single" w:sz="4" w:space="0" w:color="000000"/>
              <w:left w:val="single" w:sz="4" w:space="0" w:color="000000"/>
              <w:bottom w:val="single" w:sz="4" w:space="0" w:color="000000"/>
              <w:right w:val="single" w:sz="4" w:space="0" w:color="000000"/>
            </w:tcBorders>
            <w:shd w:color="auto" w:fill="C2D69B" w:themeFill="accent3" w:themeFillTint="99" w:val="clear"/>
            <w:vAlign w:val="center"/>
          </w:tcPr>
          <w:p>
            <w:pPr>
              <w:pStyle w:val="TableHeader"/>
              <w:widowControl w:val="false"/>
              <w:rPr/>
            </w:pPr>
            <w:r>
              <w:rPr/>
              <w:t>Definition</w:t>
            </w:r>
          </w:p>
        </w:tc>
      </w:tr>
      <w:tr>
        <w:trPr>
          <w:trHeight w:val="465" w:hRule="atLeast"/>
        </w:trPr>
        <w:tc>
          <w:tcPr>
            <w:tcW w:w="849" w:type="dxa"/>
            <w:vMerge w:val="restart"/>
            <w:tcBorders>
              <w:top w:val="single" w:sz="4" w:space="0" w:color="000000"/>
              <w:left w:val="single" w:sz="4" w:space="0" w:color="000000"/>
              <w:bottom w:val="single" w:sz="4" w:space="0" w:color="000000"/>
              <w:right w:val="single" w:sz="4" w:space="0" w:color="000000"/>
            </w:tcBorders>
            <w:textDirection w:val="btLr"/>
          </w:tcPr>
          <w:p>
            <w:pPr>
              <w:pStyle w:val="Table"/>
              <w:widowControl w:val="false"/>
              <w:rPr/>
            </w:pPr>
            <w:r>
              <w:rPr/>
              <w:t>PUSH</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Upload</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REQUEST_CALLBACK</w:t>
            </w:r>
          </w:p>
        </w:tc>
        <w:tc>
          <w:tcPr>
            <w:tcW w:w="4678" w:type="dxa"/>
            <w:tcBorders>
              <w:top w:val="single" w:sz="4" w:space="0" w:color="000000"/>
              <w:left w:val="single" w:sz="4" w:space="0" w:color="000000"/>
              <w:bottom w:val="single" w:sz="4" w:space="0" w:color="000000"/>
              <w:right w:val="single" w:sz="4" w:space="0" w:color="000000"/>
            </w:tcBorders>
          </w:tcPr>
          <w:p>
            <w:pPr>
              <w:pStyle w:val="Table"/>
              <w:widowControl w:val="false"/>
              <w:rPr>
                <w:sz w:val="20"/>
                <w:szCs w:val="20"/>
              </w:rPr>
            </w:pPr>
            <w:r>
              <w:rPr>
                <w:sz w:val="20"/>
                <w:szCs w:val="20"/>
              </w:rPr>
              <w:t>Interface for uploading (pushing) information to consumer</w:t>
            </w:r>
          </w:p>
          <w:p>
            <w:pPr>
              <w:pStyle w:val="Table"/>
              <w:widowControl w:val="false"/>
              <w:rPr>
                <w:sz w:val="20"/>
                <w:szCs w:val="20"/>
              </w:rPr>
            </w:pPr>
            <w:r>
              <w:rPr>
                <w:sz w:val="20"/>
                <w:szCs w:val="20"/>
              </w:rPr>
            </w:r>
          </w:p>
          <w:p>
            <w:pPr>
              <w:pStyle w:val="Table"/>
              <w:widowControl w:val="false"/>
              <w:rPr>
                <w:sz w:val="20"/>
                <w:szCs w:val="20"/>
              </w:rPr>
            </w:pPr>
            <w:r>
              <w:rPr>
                <w:sz w:val="20"/>
                <w:szCs w:val="20"/>
              </w:rPr>
              <w:t>ConsumerInterface:</w:t>
            </w:r>
          </w:p>
          <w:p>
            <w:pPr>
              <w:pStyle w:val="Table"/>
              <w:widowControl w:val="false"/>
              <w:rPr>
                <w:sz w:val="20"/>
                <w:szCs w:val="20"/>
              </w:rPr>
            </w:pPr>
            <w:r>
              <w:rPr>
                <w:sz w:val="20"/>
                <w:szCs w:val="20"/>
              </w:rPr>
              <w:t>Acknowledgement</w:t>
            </w:r>
          </w:p>
        </w:tc>
      </w:tr>
      <w:tr>
        <w:trPr>
          <w:trHeight w:val="465" w:hRule="atLeast"/>
        </w:trPr>
        <w:tc>
          <w:tcPr>
            <w:tcW w:w="849" w:type="dxa"/>
            <w:vMerge w:val="continue"/>
            <w:tcBorders>
              <w:top w:val="single" w:sz="4" w:space="0" w:color="000000"/>
              <w:left w:val="single" w:sz="4" w:space="0" w:color="000000"/>
              <w:bottom w:val="single" w:sz="4" w:space="0" w:color="000000"/>
              <w:right w:val="single" w:sz="4" w:space="0" w:color="000000"/>
            </w:tcBorders>
          </w:tcPr>
          <w:p>
            <w:pPr>
              <w:pStyle w:val="Table"/>
              <w:widowControl w:val="false"/>
              <w:rPr/>
            </w:pPr>
            <w:r>
              <w:rPr/>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Acknowledgement</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ONE_WAY</w:t>
            </w:r>
          </w:p>
        </w:tc>
        <w:tc>
          <w:tcPr>
            <w:tcW w:w="4678" w:type="dxa"/>
            <w:tcBorders>
              <w:top w:val="single" w:sz="4" w:space="0" w:color="000000"/>
              <w:left w:val="single" w:sz="4" w:space="0" w:color="000000"/>
              <w:bottom w:val="single" w:sz="4" w:space="0" w:color="000000"/>
              <w:right w:val="single" w:sz="4" w:space="0" w:color="000000"/>
            </w:tcBorders>
          </w:tcPr>
          <w:p>
            <w:pPr>
              <w:pStyle w:val="Table"/>
              <w:widowControl w:val="false"/>
              <w:rPr>
                <w:sz w:val="20"/>
                <w:szCs w:val="20"/>
              </w:rPr>
            </w:pPr>
            <w:r>
              <w:rPr>
                <w:sz w:val="20"/>
                <w:szCs w:val="20"/>
              </w:rPr>
              <w:t>Interface for acknowledgement</w:t>
            </w:r>
          </w:p>
        </w:tc>
      </w:tr>
      <w:tr>
        <w:trPr>
          <w:trHeight w:val="465" w:hRule="atLeast"/>
        </w:trPr>
        <w:tc>
          <w:tcPr>
            <w:tcW w:w="849" w:type="dxa"/>
            <w:vMerge w:val="restart"/>
            <w:tcBorders>
              <w:top w:val="single" w:sz="4" w:space="0" w:color="000000"/>
              <w:left w:val="single" w:sz="4" w:space="0" w:color="000000"/>
              <w:bottom w:val="single" w:sz="4" w:space="0" w:color="000000"/>
              <w:right w:val="single" w:sz="4" w:space="0" w:color="000000"/>
            </w:tcBorders>
            <w:textDirection w:val="btLr"/>
          </w:tcPr>
          <w:p>
            <w:pPr>
              <w:pStyle w:val="Table"/>
              <w:widowControl w:val="false"/>
              <w:rPr/>
            </w:pPr>
            <w:r>
              <w:rPr/>
              <w:t>PULL</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Get</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pPr>
              <w:pStyle w:val="Table"/>
              <w:widowControl w:val="false"/>
              <w:rPr>
                <w:sz w:val="20"/>
                <w:szCs w:val="20"/>
              </w:rPr>
            </w:pPr>
            <w:r>
              <w:rPr>
                <w:sz w:val="20"/>
                <w:szCs w:val="20"/>
              </w:rPr>
              <w:t>Interface to ask for (pulling) information from producer</w:t>
            </w:r>
          </w:p>
        </w:tc>
      </w:tr>
      <w:tr>
        <w:trPr>
          <w:trHeight w:val="465" w:hRule="atLeast"/>
        </w:trPr>
        <w:tc>
          <w:tcPr>
            <w:tcW w:w="849" w:type="dxa"/>
            <w:vMerge w:val="continue"/>
            <w:tcBorders>
              <w:top w:val="single" w:sz="4" w:space="0" w:color="000000"/>
              <w:left w:val="single" w:sz="4" w:space="0" w:color="000000"/>
              <w:bottom w:val="single" w:sz="4" w:space="0" w:color="000000"/>
              <w:right w:val="single" w:sz="4" w:space="0" w:color="000000"/>
            </w:tcBorders>
          </w:tcPr>
          <w:p>
            <w:pPr>
              <w:pStyle w:val="Table"/>
              <w:widowControl w:val="false"/>
              <w:rPr/>
            </w:pPr>
            <w:r>
              <w:rPr/>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Get List</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pPr>
              <w:pStyle w:val="Table"/>
              <w:widowControl w:val="false"/>
              <w:rPr>
                <w:sz w:val="20"/>
                <w:szCs w:val="20"/>
              </w:rPr>
            </w:pPr>
            <w:r>
              <w:rPr>
                <w:sz w:val="20"/>
                <w:szCs w:val="20"/>
              </w:rPr>
              <w:t>Interface to ask for (pulling) a list of information from producer</w:t>
            </w:r>
          </w:p>
        </w:tc>
      </w:tr>
      <w:tr>
        <w:trPr>
          <w:trHeight w:val="465" w:hRule="atLeast"/>
        </w:trPr>
        <w:tc>
          <w:tcPr>
            <w:tcW w:w="849" w:type="dxa"/>
            <w:vMerge w:val="restart"/>
            <w:tcBorders>
              <w:top w:val="single" w:sz="4" w:space="0" w:color="000000"/>
              <w:left w:val="single" w:sz="4" w:space="0" w:color="000000"/>
              <w:bottom w:val="single" w:sz="4" w:space="0" w:color="000000"/>
              <w:right w:val="single" w:sz="4" w:space="0" w:color="000000"/>
            </w:tcBorders>
            <w:textDirection w:val="btLr"/>
          </w:tcPr>
          <w:p>
            <w:pPr>
              <w:pStyle w:val="Table"/>
              <w:widowControl w:val="false"/>
              <w:rPr/>
            </w:pPr>
            <w:r>
              <w:rPr/>
              <w:t>SUBSCRIPTION</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Subscription</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PUBLISH_SUBSCRIBE</w:t>
            </w:r>
          </w:p>
        </w:tc>
        <w:tc>
          <w:tcPr>
            <w:tcW w:w="4678" w:type="dxa"/>
            <w:tcBorders>
              <w:top w:val="single" w:sz="4" w:space="0" w:color="000000"/>
              <w:left w:val="single" w:sz="4" w:space="0" w:color="000000"/>
              <w:bottom w:val="single" w:sz="4" w:space="0" w:color="000000"/>
              <w:right w:val="single" w:sz="4" w:space="0" w:color="000000"/>
            </w:tcBorders>
          </w:tcPr>
          <w:p>
            <w:pPr>
              <w:pStyle w:val="Table"/>
              <w:widowControl w:val="false"/>
              <w:rPr>
                <w:sz w:val="20"/>
                <w:szCs w:val="20"/>
              </w:rPr>
            </w:pPr>
            <w:r>
              <w:rPr>
                <w:sz w:val="20"/>
                <w:szCs w:val="20"/>
              </w:rPr>
              <w:t>Interface to create subscription of information</w:t>
            </w:r>
          </w:p>
          <w:p>
            <w:pPr>
              <w:pStyle w:val="Table"/>
              <w:widowControl w:val="false"/>
              <w:rPr>
                <w:sz w:val="20"/>
                <w:szCs w:val="20"/>
              </w:rPr>
            </w:pPr>
            <w:r>
              <w:rPr>
                <w:sz w:val="20"/>
                <w:szCs w:val="20"/>
              </w:rPr>
            </w:r>
          </w:p>
          <w:p>
            <w:pPr>
              <w:pStyle w:val="Table"/>
              <w:widowControl w:val="false"/>
              <w:rPr>
                <w:sz w:val="20"/>
                <w:szCs w:val="20"/>
              </w:rPr>
            </w:pPr>
            <w:r>
              <w:rPr>
                <w:sz w:val="20"/>
                <w:szCs w:val="20"/>
              </w:rPr>
              <w:t>ConsumerInterface:</w:t>
            </w:r>
          </w:p>
          <w:p>
            <w:pPr>
              <w:pStyle w:val="Table"/>
              <w:widowControl w:val="false"/>
              <w:rPr>
                <w:sz w:val="20"/>
                <w:szCs w:val="20"/>
              </w:rPr>
            </w:pPr>
            <w:r>
              <w:rPr>
                <w:sz w:val="20"/>
                <w:szCs w:val="20"/>
              </w:rPr>
              <w:t>SubscriptionNotification</w:t>
            </w:r>
          </w:p>
          <w:p>
            <w:pPr>
              <w:pStyle w:val="Table"/>
              <w:widowControl w:val="false"/>
              <w:rPr>
                <w:sz w:val="20"/>
                <w:szCs w:val="20"/>
              </w:rPr>
            </w:pPr>
            <w:r>
              <w:rPr>
                <w:sz w:val="20"/>
                <w:szCs w:val="20"/>
              </w:rPr>
              <w:t>Upload</w:t>
            </w:r>
          </w:p>
        </w:tc>
      </w:tr>
      <w:tr>
        <w:trPr>
          <w:trHeight w:val="465" w:hRule="atLeast"/>
        </w:trPr>
        <w:tc>
          <w:tcPr>
            <w:tcW w:w="849" w:type="dxa"/>
            <w:vMerge w:val="continue"/>
            <w:tcBorders>
              <w:top w:val="single" w:sz="4" w:space="0" w:color="000000"/>
              <w:left w:val="single" w:sz="4" w:space="0" w:color="000000"/>
              <w:bottom w:val="single" w:sz="4" w:space="0" w:color="000000"/>
              <w:right w:val="single" w:sz="4" w:space="0" w:color="000000"/>
            </w:tcBorders>
            <w:textDirection w:val="btLr"/>
          </w:tcPr>
          <w:p>
            <w:pPr>
              <w:pStyle w:val="Table"/>
              <w:widowControl w:val="false"/>
              <w:rPr/>
            </w:pPr>
            <w:r>
              <w:rPr/>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Subscription Notification</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ONE_WAY</w:t>
            </w:r>
          </w:p>
        </w:tc>
        <w:tc>
          <w:tcPr>
            <w:tcW w:w="4678" w:type="dxa"/>
            <w:tcBorders>
              <w:top w:val="single" w:sz="4" w:space="0" w:color="000000"/>
              <w:left w:val="single" w:sz="4" w:space="0" w:color="000000"/>
              <w:bottom w:val="single" w:sz="4" w:space="0" w:color="000000"/>
              <w:right w:val="single" w:sz="4" w:space="0" w:color="000000"/>
            </w:tcBorders>
          </w:tcPr>
          <w:p>
            <w:pPr>
              <w:pStyle w:val="Table"/>
              <w:widowControl w:val="false"/>
              <w:rPr>
                <w:sz w:val="20"/>
                <w:szCs w:val="20"/>
              </w:rPr>
            </w:pPr>
            <w:r>
              <w:rPr>
                <w:sz w:val="20"/>
                <w:szCs w:val="20"/>
              </w:rPr>
              <w:t>Interface for notification from subscription events</w:t>
            </w:r>
          </w:p>
        </w:tc>
      </w:tr>
      <w:tr>
        <w:trPr>
          <w:trHeight w:val="465" w:hRule="atLeast"/>
        </w:trPr>
        <w:tc>
          <w:tcPr>
            <w:tcW w:w="849" w:type="dxa"/>
            <w:vMerge w:val="continue"/>
            <w:tcBorders>
              <w:top w:val="single" w:sz="4" w:space="0" w:color="000000"/>
              <w:left w:val="single" w:sz="4" w:space="0" w:color="000000"/>
              <w:bottom w:val="single" w:sz="4" w:space="0" w:color="000000"/>
              <w:right w:val="single" w:sz="4" w:space="0" w:color="000000"/>
            </w:tcBorders>
            <w:textDirection w:val="btLr"/>
          </w:tcPr>
          <w:p>
            <w:pPr>
              <w:pStyle w:val="Table"/>
              <w:widowControl w:val="false"/>
              <w:rPr/>
            </w:pPr>
            <w:r>
              <w:rPr/>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sz w:val="20"/>
                <w:szCs w:val="20"/>
              </w:rPr>
            </w:pPr>
            <w:r>
              <w:rPr>
                <w:sz w:val="20"/>
                <w:szCs w:val="20"/>
              </w:rPr>
              <w:t>Remove Subscription</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sz w:val="20"/>
                <w:szCs w:val="20"/>
              </w:rPr>
            </w:pPr>
            <w:r>
              <w:rPr>
                <w:sz w:val="20"/>
                <w:szCs w:val="20"/>
              </w:rPr>
              <w:t>ONE_WAY</w:t>
            </w:r>
          </w:p>
        </w:tc>
        <w:tc>
          <w:tcPr>
            <w:tcW w:w="4678" w:type="dxa"/>
            <w:tcBorders>
              <w:top w:val="single" w:sz="4" w:space="0" w:color="000000"/>
              <w:left w:val="single" w:sz="4" w:space="0" w:color="000000"/>
              <w:bottom w:val="single" w:sz="4" w:space="0" w:color="000000"/>
              <w:right w:val="single" w:sz="4" w:space="0" w:color="000000"/>
            </w:tcBorders>
          </w:tcPr>
          <w:p>
            <w:pPr>
              <w:pStyle w:val="Table"/>
              <w:widowControl w:val="false"/>
              <w:rPr>
                <w:sz w:val="20"/>
                <w:szCs w:val="20"/>
              </w:rPr>
            </w:pPr>
            <w:r>
              <w:rPr>
                <w:sz w:val="20"/>
                <w:szCs w:val="20"/>
              </w:rPr>
              <w:t>Interface for removal of subscription(s)</w:t>
            </w:r>
          </w:p>
        </w:tc>
      </w:tr>
      <w:tr>
        <w:trPr>
          <w:trHeight w:val="465" w:hRule="atLeast"/>
        </w:trPr>
        <w:tc>
          <w:tcPr>
            <w:tcW w:w="849" w:type="dxa"/>
            <w:vMerge w:val="continue"/>
            <w:tcBorders>
              <w:top w:val="single" w:sz="4" w:space="0" w:color="000000"/>
              <w:left w:val="single" w:sz="4" w:space="0" w:color="000000"/>
              <w:bottom w:val="single" w:sz="4" w:space="0" w:color="000000"/>
              <w:right w:val="single" w:sz="4" w:space="0" w:color="000000"/>
            </w:tcBorders>
          </w:tcPr>
          <w:p>
            <w:pPr>
              <w:pStyle w:val="Table"/>
              <w:widowControl w:val="false"/>
              <w:rPr/>
            </w:pPr>
            <w:r>
              <w:rPr/>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Get Subscription List</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pPr>
              <w:pStyle w:val="Table"/>
              <w:widowControl w:val="false"/>
              <w:rPr>
                <w:sz w:val="20"/>
                <w:szCs w:val="20"/>
              </w:rPr>
            </w:pPr>
            <w:r>
              <w:rPr>
                <w:sz w:val="20"/>
                <w:szCs w:val="20"/>
              </w:rPr>
              <w:t>Interface to retrieve a list of active subscriptions</w:t>
            </w:r>
          </w:p>
        </w:tc>
      </w:tr>
      <w:tr>
        <w:trPr>
          <w:trHeight w:val="465" w:hRule="atLeast"/>
        </w:trPr>
        <w:tc>
          <w:tcPr>
            <w:tcW w:w="849" w:type="dxa"/>
            <w:vMerge w:val="restart"/>
            <w:tcBorders>
              <w:top w:val="single" w:sz="4" w:space="0" w:color="000000"/>
              <w:left w:val="single" w:sz="4" w:space="0" w:color="000000"/>
              <w:bottom w:val="single" w:sz="4" w:space="0" w:color="000000"/>
              <w:right w:val="single" w:sz="4" w:space="0" w:color="000000"/>
            </w:tcBorders>
            <w:textDirection w:val="btLr"/>
          </w:tcPr>
          <w:p>
            <w:pPr>
              <w:pStyle w:val="Table"/>
              <w:widowControl w:val="false"/>
              <w:rPr/>
            </w:pPr>
            <w:r>
              <w:rPr/>
              <w:t>HELP</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Capability</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pPr>
              <w:pStyle w:val="Table"/>
              <w:widowControl w:val="false"/>
              <w:rPr>
                <w:sz w:val="20"/>
                <w:szCs w:val="20"/>
              </w:rPr>
            </w:pPr>
            <w:r>
              <w:rPr>
                <w:sz w:val="20"/>
                <w:szCs w:val="20"/>
              </w:rPr>
              <w:t>Interface to ask for the interface capabilities</w:t>
            </w:r>
          </w:p>
        </w:tc>
      </w:tr>
      <w:tr>
        <w:trPr>
          <w:trHeight w:val="465" w:hRule="atLeast"/>
        </w:trPr>
        <w:tc>
          <w:tcPr>
            <w:tcW w:w="849" w:type="dxa"/>
            <w:vMerge w:val="continue"/>
            <w:tcBorders>
              <w:top w:val="single" w:sz="4" w:space="0" w:color="000000"/>
              <w:left w:val="single" w:sz="4" w:space="0" w:color="000000"/>
              <w:bottom w:val="single" w:sz="4" w:space="0" w:color="000000"/>
              <w:right w:val="single" w:sz="4" w:space="0" w:color="000000"/>
            </w:tcBorders>
          </w:tcPr>
          <w:p>
            <w:pPr>
              <w:pStyle w:val="Table"/>
              <w:widowControl w:val="false"/>
              <w:rPr/>
            </w:pPr>
            <w:r>
              <w:rPr/>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Description</w:t>
            </w:r>
          </w:p>
        </w:tc>
        <w:tc>
          <w:tcPr>
            <w:tcW w:w="2691"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sz w:val="20"/>
                <w:szCs w:val="20"/>
              </w:rPr>
              <w:t>REQUEST_RESPONSE</w:t>
            </w:r>
          </w:p>
        </w:tc>
        <w:tc>
          <w:tcPr>
            <w:tcW w:w="4678" w:type="dxa"/>
            <w:tcBorders>
              <w:top w:val="single" w:sz="4" w:space="0" w:color="000000"/>
              <w:left w:val="single" w:sz="4" w:space="0" w:color="000000"/>
              <w:bottom w:val="single" w:sz="4" w:space="0" w:color="000000"/>
              <w:right w:val="single" w:sz="4" w:space="0" w:color="000000"/>
            </w:tcBorders>
          </w:tcPr>
          <w:p>
            <w:pPr>
              <w:pStyle w:val="Table"/>
              <w:widowControl w:val="false"/>
              <w:rPr>
                <w:sz w:val="20"/>
                <w:szCs w:val="20"/>
              </w:rPr>
            </w:pPr>
            <w:r>
              <w:rPr>
                <w:sz w:val="20"/>
                <w:szCs w:val="20"/>
              </w:rPr>
              <w:t>Interface to ask for a short description of the service</w:t>
            </w:r>
          </w:p>
        </w:tc>
      </w:tr>
    </w:tbl>
    <w:p>
      <w:pPr>
        <w:pStyle w:val="Normal"/>
        <w:rPr/>
      </w:pPr>
      <w:r>
        <w:rPr/>
      </w:r>
    </w:p>
    <w:p>
      <w:pPr>
        <w:pStyle w:val="Heading1"/>
        <w:rPr/>
      </w:pPr>
      <w:bookmarkStart w:id="40" w:name="_Toc30495670"/>
      <w:bookmarkStart w:id="41" w:name="_Ref447880650"/>
      <w:r>
        <w:rPr/>
        <w:t>Service Data Model</w:t>
      </w:r>
      <w:bookmarkEnd w:id="40"/>
      <w:bookmarkEnd w:id="41"/>
    </w:p>
    <w:p>
      <w:pPr>
        <w:pStyle w:val="Normal"/>
        <w:jc w:val="both"/>
        <w:rPr/>
      </w:pPr>
      <w:r>
        <w:rPr/>
        <w:t xml:space="preserve">This section describes the logical data structures to be exchanged between providers and consumers of the service. </w:t>
      </w:r>
    </w:p>
    <w:p>
      <w:pPr>
        <w:pStyle w:val="Normal"/>
        <w:jc w:val="both"/>
        <w:rPr/>
      </w:pPr>
      <w:r>
        <w:rPr/>
        <w:t xml:space="preserve">Note that the S-100 specification </w:t>
      </w:r>
      <w:r>
        <w:rPr/>
        <w:fldChar w:fldCharType="begin"/>
      </w:r>
      <w:r>
        <w:rPr/>
        <w:instrText> REF _Ref459300586 \r \h </w:instrText>
      </w:r>
      <w:r>
        <w:rPr/>
        <w:fldChar w:fldCharType="separate"/>
      </w:r>
      <w:r>
        <w:rPr/>
        <w:t>[4]</w:t>
      </w:r>
      <w:r>
        <w:rPr/>
        <w:fldChar w:fldCharType="end"/>
      </w:r>
      <w:r>
        <w:rPr/>
        <w:t xml:space="preserve"> describes in its Appendix 9-B how S-100 based data models shall be formulated in XML schema format.</w:t>
      </w:r>
    </w:p>
    <w:p>
      <w:pPr>
        <w:pStyle w:val="Normal"/>
        <w:jc w:val="both"/>
        <w:rPr/>
      </w:pPr>
      <w:r>
        <w:rPr/>
        <w:t>Included in the service data model is a full description followed by specific extracts for;</w:t>
      </w:r>
    </w:p>
    <w:p>
      <w:pPr>
        <w:pStyle w:val="ListParagraph"/>
        <w:numPr>
          <w:ilvl w:val="0"/>
          <w:numId w:val="5"/>
        </w:numPr>
        <w:jc w:val="both"/>
        <w:rPr/>
      </w:pPr>
      <w:r>
        <w:rPr/>
        <w:t>Navigational Warning Features and Information types</w:t>
      </w:r>
    </w:p>
    <w:p>
      <w:pPr>
        <w:pStyle w:val="ListParagraph"/>
        <w:numPr>
          <w:ilvl w:val="0"/>
          <w:numId w:val="5"/>
        </w:numPr>
        <w:jc w:val="both"/>
        <w:rPr/>
      </w:pPr>
      <w:r>
        <w:rPr/>
        <w:t>Enumerations</w:t>
      </w:r>
    </w:p>
    <w:p>
      <w:pPr>
        <w:pStyle w:val="ListParagraph"/>
        <w:numPr>
          <w:ilvl w:val="0"/>
          <w:numId w:val="5"/>
        </w:numPr>
        <w:jc w:val="both"/>
        <w:rPr/>
      </w:pPr>
      <w:r>
        <w:rPr/>
        <w:t>Complex Attributes</w:t>
      </w:r>
    </w:p>
    <w:p>
      <w:pPr>
        <w:pStyle w:val="Normal"/>
        <w:jc w:val="both"/>
        <w:rPr/>
      </w:pPr>
      <w:r>
        <w:rPr/>
        <w:t xml:space="preserve">For complete and updated documentation refer to the latest S-124 Product Specification (chapter 6) which can be found on the IHO website under section IRCC/ WWNWS/ S-124NW. </w:t>
      </w:r>
    </w:p>
    <w:p>
      <w:pPr>
        <w:pStyle w:val="Normal"/>
        <w:jc w:val="both"/>
        <w:rPr/>
      </w:pPr>
      <w:r>
        <w:rPr/>
      </w:r>
    </w:p>
    <w:p>
      <w:pPr>
        <w:pStyle w:val="Heading2"/>
        <w:jc w:val="both"/>
        <w:rPr/>
      </w:pPr>
      <w:bookmarkStart w:id="42" w:name="_Toc30495671"/>
      <w:r>
        <w:rPr/>
        <w:t>Service Internal Data Model (optional)</w:t>
      </w:r>
      <w:bookmarkEnd w:id="42"/>
    </w:p>
    <w:p>
      <w:pPr>
        <w:pStyle w:val="Normal"/>
        <w:jc w:val="both"/>
        <w:rPr/>
      </w:pPr>
      <w:r>
        <w:rPr/>
        <w:t>Not to be included.</w:t>
      </w:r>
    </w:p>
    <w:p>
      <w:pPr>
        <w:pStyle w:val="Normal"/>
        <w:rPr/>
      </w:pPr>
      <w:r>
        <w:rPr/>
      </w:r>
    </w:p>
    <w:p>
      <w:pPr>
        <w:pStyle w:val="Heading1"/>
        <w:rPr/>
      </w:pPr>
      <w:bookmarkStart w:id="43" w:name="_Toc30495672"/>
      <w:r>
        <w:rPr/>
        <w:t>Service Interface Specifications</w:t>
      </w:r>
      <w:bookmarkEnd w:id="43"/>
    </w:p>
    <w:p>
      <w:pPr>
        <w:pStyle w:val="Normal"/>
        <w:jc w:val="both"/>
        <w:rPr/>
      </w:pPr>
      <w:r>
        <w:rPr/>
        <w:t>This chapter describes the details of each service interface. One sub-chapter is provided for each Service Interface.</w:t>
      </w:r>
    </w:p>
    <w:p>
      <w:pPr>
        <w:pStyle w:val="Normal"/>
        <w:jc w:val="both"/>
        <w:rPr/>
      </w:pPr>
      <w:r>
        <w:rPr/>
        <w:t xml:space="preserve">The Service Interface specification covers only the static design description while the dynamic design (behaviour) is described in chapter </w:t>
      </w:r>
      <w:r>
        <w:rPr/>
        <w:fldChar w:fldCharType="begin"/>
      </w:r>
      <w:r>
        <w:rPr/>
        <w:instrText> REF _Ref444681126 \r \h </w:instrText>
      </w:r>
      <w:r>
        <w:rPr/>
        <w:fldChar w:fldCharType="separate"/>
      </w:r>
      <w:r>
        <w:rPr/>
        <w:t>7</w:t>
      </w:r>
      <w:r>
        <w:rPr/>
        <w:fldChar w:fldCharType="end"/>
      </w:r>
      <w:r>
        <w:rPr/>
        <w:t>.</w:t>
      </w:r>
    </w:p>
    <w:p>
      <w:pPr>
        <w:pStyle w:val="Heading2"/>
        <w:jc w:val="both"/>
        <w:rPr/>
      </w:pPr>
      <w:bookmarkStart w:id="44" w:name="_Toc30495673"/>
      <w:r>
        <w:rPr/>
        <w:t>Upload interface</w:t>
      </w:r>
      <w:bookmarkEnd w:id="44"/>
    </w:p>
    <w:p>
      <w:pPr>
        <w:pStyle w:val="Normal"/>
        <w:jc w:val="both"/>
        <w:rPr>
          <w:lang w:val="en-US"/>
        </w:rPr>
      </w:pPr>
      <w:r>
        <w:rPr>
          <w:lang w:val="en-US"/>
        </w:rPr>
        <w:t xml:space="preserve">The purpose of this interface is to upload (push) one information object to a consumer. Hence, a consumer of the message format needs to implement this interface in order to receive an information object. </w:t>
      </w:r>
    </w:p>
    <w:p>
      <w:pPr>
        <w:pStyle w:val="Heading3"/>
        <w:ind w:left="720" w:hanging="720"/>
        <w:jc w:val="both"/>
        <w:rPr/>
      </w:pPr>
      <w:bookmarkStart w:id="45" w:name="_Toc30495674"/>
      <w:r>
        <w:rPr/>
        <w:t>Operation</w:t>
      </w:r>
      <w:bookmarkEnd w:id="45"/>
    </w:p>
    <w:p>
      <w:pPr>
        <w:pStyle w:val="Normal"/>
        <w:keepNext w:val="true"/>
        <w:jc w:val="center"/>
        <w:rPr/>
      </w:pPr>
      <w:r>
        <w:rPr/>
        <w:drawing>
          <wp:inline distT="0" distB="0" distL="0" distR="0">
            <wp:extent cx="3632200" cy="1622425"/>
            <wp:effectExtent l="0" t="0" r="0" b="0"/>
            <wp:docPr id="8" name="Bildobjekt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objekt 6" descr=""/>
                    <pic:cNvPicPr>
                      <a:picLocks noChangeAspect="1" noChangeArrowheads="1"/>
                    </pic:cNvPicPr>
                  </pic:nvPicPr>
                  <pic:blipFill>
                    <a:blip r:embed="rId9"/>
                    <a:stretch>
                      <a:fillRect/>
                    </a:stretch>
                  </pic:blipFill>
                  <pic:spPr bwMode="auto">
                    <a:xfrm>
                      <a:off x="0" y="0"/>
                      <a:ext cx="3632200" cy="1622425"/>
                    </a:xfrm>
                    <a:prstGeom prst="rect">
                      <a:avLst/>
                    </a:prstGeom>
                  </pic:spPr>
                </pic:pic>
              </a:graphicData>
            </a:graphic>
          </wp:inline>
        </w:drawing>
      </w:r>
    </w:p>
    <w:p>
      <w:pPr>
        <w:pStyle w:val="Caption1"/>
        <w:rPr>
          <w:lang w:val="en-US"/>
        </w:rPr>
      </w:pPr>
      <w:bookmarkStart w:id="46" w:name="_Toc30495580"/>
      <w:r>
        <w:rPr/>
        <w:t xml:space="preserve">Figure </w:t>
      </w:r>
      <w:r>
        <w:rPr/>
        <w:fldChar w:fldCharType="begin"/>
      </w:r>
      <w:r>
        <w:rPr/>
        <w:instrText> SEQ Figure \* ARABIC </w:instrText>
      </w:r>
      <w:r>
        <w:rPr/>
        <w:fldChar w:fldCharType="separate"/>
      </w:r>
      <w:r>
        <w:rPr/>
        <w:t>4</w:t>
      </w:r>
      <w:r>
        <w:rPr/>
        <w:fldChar w:fldCharType="end"/>
      </w:r>
      <w:r>
        <w:rPr/>
        <w:t>: Upload interface</w:t>
      </w:r>
      <w:bookmarkEnd w:id="46"/>
    </w:p>
    <w:p>
      <w:pPr>
        <w:pStyle w:val="Normal"/>
        <w:jc w:val="both"/>
        <w:rPr>
          <w:lang w:val="en-US"/>
        </w:rPr>
      </w:pPr>
      <w:r>
        <w:rPr>
          <w:lang w:val="en-US"/>
        </w:rPr>
        <w:t xml:space="preserve">This operation is used both in single uploads and uploads during subscription. The parameter &lt;FromSubscription&gt; indicates true/false whether upload within or outside any subscription by the consumer. </w:t>
      </w:r>
    </w:p>
    <w:p>
      <w:pPr>
        <w:pStyle w:val="Normal"/>
        <w:jc w:val="both"/>
        <w:rPr>
          <w:lang w:val="en-US"/>
        </w:rPr>
      </w:pPr>
      <w:r>
        <w:rPr>
          <w:lang w:val="en-US"/>
        </w:rPr>
        <w:t xml:space="preserve">When uploading the message, an acknowledgement can be requested which is expected to be received when the uploaded message has been delivered to end system (technical acknowledgement), and, if supported, an acknowledgement when the message has been opened (read) by the end user (operational acknowledgement). </w:t>
      </w:r>
    </w:p>
    <w:p>
      <w:pPr>
        <w:pStyle w:val="Heading3"/>
        <w:ind w:left="720" w:hanging="720"/>
        <w:rPr>
          <w:rFonts w:eastAsia="Calibri"/>
        </w:rPr>
      </w:pPr>
      <w:bookmarkStart w:id="47" w:name="_Toc30495675"/>
      <w:r>
        <w:rPr>
          <w:rFonts w:eastAsia="Calibri"/>
        </w:rPr>
        <w:t>Operation Functionality</w:t>
      </w:r>
      <w:bookmarkEnd w:id="47"/>
    </w:p>
    <w:p>
      <w:pPr>
        <w:pStyle w:val="Normal"/>
        <w:rPr>
          <w:lang w:val="en-US"/>
        </w:rPr>
      </w:pPr>
      <w:r>
        <w:rPr>
          <w:lang w:val="en-US"/>
        </w:rPr>
        <w:t xml:space="preserve">The operation shall be used for uploading (push) information product to a consumer. The operation expects one single information product (S-124 Dataset) in specified format as payload. </w:t>
      </w:r>
    </w:p>
    <w:p>
      <w:pPr>
        <w:pStyle w:val="Heading3"/>
        <w:ind w:left="720" w:hanging="720"/>
        <w:rPr>
          <w:rFonts w:eastAsia="Calibri"/>
        </w:rPr>
      </w:pPr>
      <w:bookmarkStart w:id="48" w:name="_Toc30495676"/>
      <w:r>
        <w:rPr>
          <w:rFonts w:eastAsia="Calibri"/>
        </w:rPr>
        <w:t>Operation Parameters</w:t>
      </w:r>
      <w:bookmarkEnd w:id="48"/>
    </w:p>
    <w:tbl>
      <w:tblPr>
        <w:tblW w:w="9256" w:type="dxa"/>
        <w:jc w:val="left"/>
        <w:tblInd w:w="-108" w:type="dxa"/>
        <w:tblLayout w:type="fixed"/>
        <w:tblCellMar>
          <w:top w:w="0" w:type="dxa"/>
          <w:left w:w="108" w:type="dxa"/>
          <w:bottom w:w="0" w:type="dxa"/>
          <w:right w:w="108" w:type="dxa"/>
        </w:tblCellMar>
        <w:tblLook w:val="0000" w:noVBand="0" w:noHBand="0" w:lastColumn="0" w:firstColumn="0" w:lastRow="0" w:firstRow="0"/>
      </w:tblPr>
      <w:tblGrid>
        <w:gridCol w:w="2314"/>
        <w:gridCol w:w="2314"/>
        <w:gridCol w:w="721"/>
        <w:gridCol w:w="3906"/>
      </w:tblGrid>
      <w:tr>
        <w:trPr>
          <w:trHeight w:val="159" w:hRule="atLeast"/>
        </w:trPr>
        <w:tc>
          <w:tcPr>
            <w:tcW w:w="2314" w:type="dxa"/>
            <w:tcBorders>
              <w:top w:val="single" w:sz="4" w:space="0" w:color="000000"/>
              <w:left w:val="single" w:sz="4" w:space="0" w:color="000000"/>
              <w:bottom w:val="single" w:sz="4" w:space="0" w:color="000000"/>
              <w:right w:val="single" w:sz="4"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Parameters (in)</w:t>
            </w:r>
          </w:p>
        </w:tc>
        <w:tc>
          <w:tcPr>
            <w:tcW w:w="2314" w:type="dxa"/>
            <w:tcBorders>
              <w:top w:val="single" w:sz="4" w:space="0" w:color="000000"/>
              <w:left w:val="single" w:sz="4" w:space="0" w:color="000000"/>
              <w:bottom w:val="single" w:sz="4" w:space="0" w:color="000000"/>
              <w:right w:val="single" w:sz="4"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Encoding</w:t>
            </w:r>
          </w:p>
        </w:tc>
        <w:tc>
          <w:tcPr>
            <w:tcW w:w="721" w:type="dxa"/>
            <w:tcBorders>
              <w:top w:val="single" w:sz="4" w:space="0" w:color="000000"/>
              <w:left w:val="single" w:sz="4" w:space="0" w:color="000000"/>
              <w:bottom w:val="single" w:sz="4" w:space="0" w:color="000000"/>
              <w:right w:val="single" w:sz="4"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Mult.</w:t>
            </w:r>
          </w:p>
        </w:tc>
        <w:tc>
          <w:tcPr>
            <w:tcW w:w="3906" w:type="dxa"/>
            <w:tcBorders>
              <w:top w:val="single" w:sz="4" w:space="0" w:color="000000"/>
              <w:left w:val="single" w:sz="4" w:space="0" w:color="000000"/>
              <w:bottom w:val="single" w:sz="4" w:space="0" w:color="000000"/>
              <w:right w:val="single" w:sz="4"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Description</w:t>
            </w:r>
          </w:p>
        </w:tc>
      </w:tr>
      <w:tr>
        <w:trPr>
          <w:trHeight w:val="251" w:hRule="atLeast"/>
        </w:trPr>
        <w:tc>
          <w:tcPr>
            <w:tcW w:w="2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&lt;S-124:Dataset&gt;</w:t>
            </w:r>
          </w:p>
        </w:tc>
        <w:tc>
          <w:tcPr>
            <w:tcW w:w="2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S-124:Dataset</w:t>
            </w:r>
          </w:p>
        </w:tc>
        <w:tc>
          <w:tcPr>
            <w:tcW w:w="7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1</w:t>
            </w:r>
          </w:p>
        </w:tc>
        <w:tc>
          <w:tcPr>
            <w:tcW w:w="39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en-US"/>
              </w:rPr>
            </w:pPr>
            <w:r>
              <w:rPr>
                <w:rFonts w:cs="Arial" w:ascii="Arial" w:hAnsi="Arial"/>
                <w:color w:val="000000"/>
                <w:sz w:val="20"/>
                <w:szCs w:val="20"/>
                <w:lang w:val="en-US"/>
              </w:rPr>
              <w:t>S-124 Dataset which conforms to data product specification according to “IHO GEOSPATIAL STANDARD</w:t>
            </w:r>
          </w:p>
          <w:p>
            <w:pPr>
              <w:pStyle w:val="Normal"/>
              <w:widowControl w:val="false"/>
              <w:spacing w:lineRule="auto" w:line="240" w:before="0" w:after="0"/>
              <w:rPr>
                <w:rFonts w:ascii="Arial" w:hAnsi="Arial" w:cs="Arial"/>
                <w:color w:val="000000"/>
                <w:sz w:val="20"/>
                <w:szCs w:val="20"/>
                <w:lang w:val="en-US"/>
              </w:rPr>
            </w:pPr>
            <w:r>
              <w:rPr>
                <w:rFonts w:cs="Arial" w:ascii="Arial" w:hAnsi="Arial"/>
                <w:color w:val="000000"/>
                <w:sz w:val="20"/>
                <w:szCs w:val="20"/>
                <w:lang w:val="en-US"/>
              </w:rPr>
              <w:t>FOR NAVIGATIONAL WARNINGS”</w:t>
            </w:r>
          </w:p>
        </w:tc>
      </w:tr>
      <w:tr>
        <w:trPr>
          <w:trHeight w:val="251" w:hRule="atLeast"/>
        </w:trPr>
        <w:tc>
          <w:tcPr>
            <w:tcW w:w="2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ExchangeMetadata</w:t>
            </w:r>
          </w:p>
        </w:tc>
        <w:tc>
          <w:tcPr>
            <w:tcW w:w="2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S100_DatasetDiscoveryMetadata</w:t>
            </w:r>
          </w:p>
        </w:tc>
        <w:tc>
          <w:tcPr>
            <w:tcW w:w="7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1</w:t>
            </w:r>
          </w:p>
        </w:tc>
        <w:tc>
          <w:tcPr>
            <w:tcW w:w="39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en-US"/>
              </w:rPr>
            </w:pPr>
            <w:r>
              <w:rPr>
                <w:rFonts w:cs="Arial" w:ascii="Arial" w:hAnsi="Arial"/>
                <w:color w:val="000000"/>
                <w:sz w:val="20"/>
                <w:szCs w:val="20"/>
                <w:lang w:val="en-US"/>
              </w:rPr>
              <w:t>The exchange metadata contains information regarding protection scheme, compression, signature and claimed identity.</w:t>
            </w:r>
          </w:p>
        </w:tc>
      </w:tr>
      <w:tr>
        <w:trPr>
          <w:trHeight w:val="519" w:hRule="atLeast"/>
        </w:trPr>
        <w:tc>
          <w:tcPr>
            <w:tcW w:w="2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FromSubscription</w:t>
            </w:r>
          </w:p>
        </w:tc>
        <w:tc>
          <w:tcPr>
            <w:tcW w:w="2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Boolean</w:t>
            </w:r>
          </w:p>
        </w:tc>
        <w:tc>
          <w:tcPr>
            <w:tcW w:w="7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0..1</w:t>
            </w:r>
          </w:p>
        </w:tc>
        <w:tc>
          <w:tcPr>
            <w:tcW w:w="39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en-US"/>
              </w:rPr>
            </w:pPr>
            <w:r>
              <w:rPr>
                <w:rFonts w:cs="Arial" w:ascii="Arial" w:hAnsi="Arial"/>
                <w:color w:val="000000"/>
                <w:sz w:val="20"/>
                <w:szCs w:val="20"/>
                <w:lang w:val="en-US"/>
              </w:rPr>
              <w:t>Flag to indicate whether the payload has been uploaded within an active subscription or not.</w:t>
            </w:r>
          </w:p>
        </w:tc>
      </w:tr>
      <w:tr>
        <w:trPr>
          <w:trHeight w:val="635" w:hRule="atLeast"/>
        </w:trPr>
        <w:tc>
          <w:tcPr>
            <w:tcW w:w="2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AckRequest</w:t>
            </w:r>
          </w:p>
        </w:tc>
        <w:tc>
          <w:tcPr>
            <w:tcW w:w="2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Boolean</w:t>
            </w:r>
          </w:p>
        </w:tc>
        <w:tc>
          <w:tcPr>
            <w:tcW w:w="7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0..1</w:t>
            </w:r>
          </w:p>
        </w:tc>
        <w:tc>
          <w:tcPr>
            <w:tcW w:w="39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en-US"/>
              </w:rPr>
            </w:pPr>
            <w:r>
              <w:rPr>
                <w:rFonts w:cs="Arial" w:ascii="Arial" w:hAnsi="Arial"/>
                <w:color w:val="000000"/>
                <w:sz w:val="20"/>
                <w:szCs w:val="20"/>
                <w:lang w:val="en-US"/>
              </w:rPr>
              <w:t>Flag to indicate that acknowledgement is expected when delivered, and an acknowledgement when message has been opened (read) by end user.</w:t>
            </w:r>
          </w:p>
          <w:p>
            <w:pPr>
              <w:pStyle w:val="Normal"/>
              <w:widowControl w:val="false"/>
              <w:spacing w:lineRule="auto" w:line="240" w:before="0" w:after="0"/>
              <w:rPr>
                <w:rFonts w:ascii="Arial" w:hAnsi="Arial" w:cs="Arial"/>
                <w:color w:val="000000"/>
                <w:sz w:val="20"/>
                <w:szCs w:val="20"/>
                <w:lang w:val="en-US"/>
              </w:rPr>
            </w:pPr>
            <w:r>
              <w:rPr>
                <w:rFonts w:cs="Arial" w:ascii="Arial" w:hAnsi="Arial"/>
                <w:color w:val="000000"/>
                <w:sz w:val="20"/>
                <w:szCs w:val="20"/>
                <w:lang w:val="en-US"/>
              </w:rPr>
              <w:t>True if acknowledgement is requested</w:t>
            </w:r>
          </w:p>
        </w:tc>
      </w:tr>
    </w:tbl>
    <w:p>
      <w:pPr>
        <w:pStyle w:val="Normal"/>
        <w:rPr/>
      </w:pPr>
      <w:r>
        <w:rPr/>
      </w:r>
    </w:p>
    <w:tbl>
      <w:tblPr>
        <w:tblW w:w="9256" w:type="dxa"/>
        <w:jc w:val="left"/>
        <w:tblInd w:w="-108" w:type="dxa"/>
        <w:tblLayout w:type="fixed"/>
        <w:tblCellMar>
          <w:top w:w="0" w:type="dxa"/>
          <w:left w:w="108" w:type="dxa"/>
          <w:bottom w:w="0" w:type="dxa"/>
          <w:right w:w="108" w:type="dxa"/>
        </w:tblCellMar>
        <w:tblLook w:val="0000" w:noVBand="0" w:noHBand="0" w:lastColumn="0" w:firstColumn="0" w:lastRow="0" w:firstRow="0"/>
      </w:tblPr>
      <w:tblGrid>
        <w:gridCol w:w="2314"/>
        <w:gridCol w:w="2314"/>
        <w:gridCol w:w="721"/>
        <w:gridCol w:w="3906"/>
      </w:tblGrid>
      <w:tr>
        <w:trPr>
          <w:trHeight w:val="135" w:hRule="atLeast"/>
        </w:trPr>
        <w:tc>
          <w:tcPr>
            <w:tcW w:w="2314" w:type="dxa"/>
            <w:tcBorders>
              <w:top w:val="single" w:sz="4" w:space="0" w:color="000000"/>
              <w:left w:val="single" w:sz="4" w:space="0" w:color="000000"/>
              <w:bottom w:val="single" w:sz="4" w:space="0" w:color="000000"/>
              <w:right w:val="single" w:sz="4"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ReturnType (out)</w:t>
            </w:r>
          </w:p>
        </w:tc>
        <w:tc>
          <w:tcPr>
            <w:tcW w:w="2314" w:type="dxa"/>
            <w:tcBorders>
              <w:top w:val="single" w:sz="4" w:space="0" w:color="000000"/>
              <w:left w:val="single" w:sz="4" w:space="0" w:color="000000"/>
              <w:bottom w:val="single" w:sz="4" w:space="0" w:color="000000"/>
              <w:right w:val="single" w:sz="4"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Encoding</w:t>
            </w:r>
          </w:p>
        </w:tc>
        <w:tc>
          <w:tcPr>
            <w:tcW w:w="721" w:type="dxa"/>
            <w:tcBorders>
              <w:top w:val="single" w:sz="4" w:space="0" w:color="000000"/>
              <w:left w:val="single" w:sz="4" w:space="0" w:color="000000"/>
              <w:bottom w:val="single" w:sz="4" w:space="0" w:color="000000"/>
              <w:right w:val="single" w:sz="4"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Mult.</w:t>
            </w:r>
          </w:p>
        </w:tc>
        <w:tc>
          <w:tcPr>
            <w:tcW w:w="3906" w:type="dxa"/>
            <w:tcBorders>
              <w:top w:val="single" w:sz="4" w:space="0" w:color="000000"/>
              <w:left w:val="single" w:sz="4" w:space="0" w:color="000000"/>
              <w:bottom w:val="single" w:sz="4" w:space="0" w:color="000000"/>
              <w:right w:val="single" w:sz="4"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Description</w:t>
            </w:r>
          </w:p>
        </w:tc>
      </w:tr>
      <w:tr>
        <w:trPr>
          <w:trHeight w:val="135" w:hRule="atLeast"/>
        </w:trPr>
        <w:tc>
          <w:tcPr>
            <w:tcW w:w="2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result from operation</w:t>
            </w:r>
          </w:p>
        </w:tc>
        <w:tc>
          <w:tcPr>
            <w:tcW w:w="2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see technical design</w:t>
            </w:r>
          </w:p>
        </w:tc>
        <w:tc>
          <w:tcPr>
            <w:tcW w:w="7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1</w:t>
            </w:r>
          </w:p>
        </w:tc>
        <w:tc>
          <w:tcPr>
            <w:tcW w:w="39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t>Reference for acknowledgement</w:t>
            </w:r>
          </w:p>
        </w:tc>
      </w:tr>
      <w:tr>
        <w:trPr>
          <w:trHeight w:val="135" w:hRule="atLeast"/>
        </w:trPr>
        <w:tc>
          <w:tcPr>
            <w:tcW w:w="2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r>
          </w:p>
        </w:tc>
        <w:tc>
          <w:tcPr>
            <w:tcW w:w="231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r>
          </w:p>
        </w:tc>
        <w:tc>
          <w:tcPr>
            <w:tcW w:w="7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r>
          </w:p>
        </w:tc>
        <w:tc>
          <w:tcPr>
            <w:tcW w:w="39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color w:val="000000"/>
                <w:sz w:val="20"/>
                <w:szCs w:val="20"/>
                <w:lang w:val="sv-SE"/>
              </w:rPr>
            </w:pPr>
            <w:r>
              <w:rPr>
                <w:rFonts w:cs="Arial" w:ascii="Arial" w:hAnsi="Arial"/>
                <w:color w:val="000000"/>
                <w:sz w:val="20"/>
                <w:szCs w:val="20"/>
                <w:lang w:val="sv-SE"/>
              </w:rPr>
            </w:r>
          </w:p>
        </w:tc>
      </w:tr>
    </w:tbl>
    <w:p>
      <w:pPr>
        <w:pStyle w:val="Normal"/>
        <w:rPr/>
      </w:pPr>
      <w:r>
        <w:rPr/>
      </w:r>
    </w:p>
    <w:p>
      <w:pPr>
        <w:pStyle w:val="Heading3"/>
        <w:ind w:left="720" w:hanging="720"/>
        <w:rPr/>
      </w:pPr>
      <w:bookmarkStart w:id="49" w:name="_Toc30495677"/>
      <w:r>
        <w:rPr/>
        <w:t>Dependency</w:t>
      </w:r>
      <w:bookmarkEnd w:id="49"/>
    </w:p>
    <w:p>
      <w:pPr>
        <w:pStyle w:val="Normal"/>
        <w:jc w:val="both"/>
        <w:rPr>
          <w:rStyle w:val="SubtleEmphasis"/>
        </w:rPr>
      </w:pPr>
      <w:r>
        <w:rPr>
          <w:rStyle w:val="SubtleEmphasis"/>
        </w:rPr>
        <w:t>ConsumerInterface</w:t>
      </w:r>
    </w:p>
    <w:p>
      <w:pPr>
        <w:pStyle w:val="ListParagraph"/>
        <w:numPr>
          <w:ilvl w:val="0"/>
          <w:numId w:val="11"/>
        </w:numPr>
        <w:jc w:val="both"/>
        <w:rPr>
          <w:lang w:val="en-US"/>
        </w:rPr>
      </w:pPr>
      <w:r>
        <w:rPr>
          <w:lang w:val="en-US"/>
        </w:rPr>
        <w:t xml:space="preserve">Consumes the Acknowledgement service interface, if requested. </w:t>
      </w:r>
    </w:p>
    <w:p>
      <w:pPr>
        <w:pStyle w:val="Normal"/>
        <w:jc w:val="both"/>
        <w:rPr>
          <w:rStyle w:val="SubtleEmphasis"/>
        </w:rPr>
      </w:pPr>
      <w:r>
        <w:rPr>
          <w:rStyle w:val="SubtleEmphasis"/>
          <w:lang w:val="en-US"/>
        </w:rPr>
        <w:t xml:space="preserve">ExchangePattern </w:t>
      </w:r>
    </w:p>
    <w:p>
      <w:pPr>
        <w:pStyle w:val="ListParagraph"/>
        <w:numPr>
          <w:ilvl w:val="0"/>
          <w:numId w:val="11"/>
        </w:numPr>
        <w:jc w:val="both"/>
        <w:rPr>
          <w:lang w:val="en-US"/>
        </w:rPr>
      </w:pPr>
      <w:r>
        <w:rPr>
          <w:lang w:val="en-US"/>
        </w:rPr>
        <w:t xml:space="preserve">REQUEST_CALLBACK if Acknowledgement is requested. </w:t>
      </w:r>
    </w:p>
    <w:p>
      <w:pPr>
        <w:pStyle w:val="Normal"/>
        <w:rPr/>
      </w:pPr>
      <w:r>
        <w:rPr/>
      </w:r>
    </w:p>
    <w:p>
      <w:pPr>
        <w:pStyle w:val="Heading2"/>
        <w:rPr/>
      </w:pPr>
      <w:bookmarkStart w:id="50" w:name="_Toc30495678"/>
      <w:r>
        <w:rPr/>
        <w:t>Acknowledgement interface</w:t>
      </w:r>
      <w:bookmarkEnd w:id="50"/>
    </w:p>
    <w:p>
      <w:pPr>
        <w:pStyle w:val="Normal"/>
        <w:rPr/>
      </w:pPr>
      <w:r>
        <w:rPr/>
        <w:t xml:space="preserve">Interface provided to cater for acknowledgement of received information. </w:t>
      </w:r>
    </w:p>
    <w:p>
      <w:pPr>
        <w:pStyle w:val="Heading3"/>
        <w:ind w:left="720" w:hanging="720"/>
        <w:rPr/>
      </w:pPr>
      <w:bookmarkStart w:id="51" w:name="_Toc30495679"/>
      <w:r>
        <w:rPr/>
        <w:t>Operation</w:t>
      </w:r>
      <w:bookmarkEnd w:id="51"/>
    </w:p>
    <w:p>
      <w:pPr>
        <w:pStyle w:val="Normal"/>
        <w:keepNext w:val="true"/>
        <w:jc w:val="center"/>
        <w:rPr/>
      </w:pPr>
      <w:r>
        <w:rPr/>
        <w:drawing>
          <wp:inline distT="0" distB="0" distL="0" distR="0">
            <wp:extent cx="3232150" cy="1664970"/>
            <wp:effectExtent l="0" t="0" r="0" b="0"/>
            <wp:docPr id="9" name="Bildobjekt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objekt 7" descr=""/>
                    <pic:cNvPicPr>
                      <a:picLocks noChangeAspect="1" noChangeArrowheads="1"/>
                    </pic:cNvPicPr>
                  </pic:nvPicPr>
                  <pic:blipFill>
                    <a:blip r:embed="rId10"/>
                    <a:stretch>
                      <a:fillRect/>
                    </a:stretch>
                  </pic:blipFill>
                  <pic:spPr bwMode="auto">
                    <a:xfrm>
                      <a:off x="0" y="0"/>
                      <a:ext cx="3232150" cy="1664970"/>
                    </a:xfrm>
                    <a:prstGeom prst="rect">
                      <a:avLst/>
                    </a:prstGeom>
                  </pic:spPr>
                </pic:pic>
              </a:graphicData>
            </a:graphic>
          </wp:inline>
        </w:drawing>
      </w:r>
    </w:p>
    <w:p>
      <w:pPr>
        <w:pStyle w:val="Caption1"/>
        <w:rPr>
          <w:lang w:val="en-US"/>
        </w:rPr>
      </w:pPr>
      <w:bookmarkStart w:id="52" w:name="_Toc30495581"/>
      <w:r>
        <w:rPr/>
        <w:t xml:space="preserve">Figure </w:t>
      </w:r>
      <w:r>
        <w:rPr/>
        <w:fldChar w:fldCharType="begin"/>
      </w:r>
      <w:r>
        <w:rPr/>
        <w:instrText> SEQ Figure \* ARABIC </w:instrText>
      </w:r>
      <w:r>
        <w:rPr/>
        <w:fldChar w:fldCharType="separate"/>
      </w:r>
      <w:r>
        <w:rPr/>
        <w:t>5</w:t>
      </w:r>
      <w:r>
        <w:rPr/>
        <w:fldChar w:fldCharType="end"/>
      </w:r>
      <w:r>
        <w:rPr/>
        <w:t>: Acknowledgement Interface</w:t>
      </w:r>
      <w:bookmarkEnd w:id="52"/>
    </w:p>
    <w:p>
      <w:pPr>
        <w:pStyle w:val="Normal"/>
        <w:jc w:val="both"/>
        <w:rPr>
          <w:lang w:val="en-US"/>
        </w:rPr>
      </w:pPr>
      <w:r>
        <w:rPr/>
        <w:t>During upload of information, an acknowledgement can be requested, when the information has been delivered to the end system by the consumer service. The acknowledgement contains reference to the information product delivered</w:t>
      </w:r>
    </w:p>
    <w:p>
      <w:pPr>
        <w:pStyle w:val="Heading3"/>
        <w:ind w:left="720" w:hanging="720"/>
        <w:rPr/>
      </w:pPr>
      <w:bookmarkStart w:id="53" w:name="_Toc30495680"/>
      <w:r>
        <w:rPr>
          <w:rFonts w:eastAsia="Calibri"/>
        </w:rPr>
        <w:t>Operation Functionality</w:t>
      </w:r>
      <w:bookmarkEnd w:id="53"/>
    </w:p>
    <w:p>
      <w:pPr>
        <w:pStyle w:val="Normal"/>
        <w:rPr/>
      </w:pPr>
      <w:r>
        <w:rPr/>
        <w:t>The operation shall be used, for uploading an acknowledgement when uploaded information product is forwarded to parent application or message opened by the operator.</w:t>
      </w:r>
    </w:p>
    <w:p>
      <w:pPr>
        <w:pStyle w:val="Normal"/>
        <w:rPr/>
      </w:pPr>
      <w:r>
        <w:rPr/>
      </w:r>
    </w:p>
    <w:p>
      <w:pPr>
        <w:pStyle w:val="Heading3"/>
        <w:ind w:left="720" w:hanging="720"/>
        <w:rPr/>
      </w:pPr>
      <w:bookmarkStart w:id="54" w:name="_Toc30495681"/>
      <w:r>
        <w:rPr/>
        <w:t>Operation Parameters</w:t>
      </w:r>
      <w:bookmarkEnd w:id="54"/>
    </w:p>
    <w:tbl>
      <w:tblPr>
        <w:tblW w:w="9636" w:type="dxa"/>
        <w:jc w:val="left"/>
        <w:tblInd w:w="0" w:type="dxa"/>
        <w:tblLayout w:type="fixed"/>
        <w:tblCellMar>
          <w:top w:w="0" w:type="dxa"/>
          <w:left w:w="60" w:type="dxa"/>
          <w:bottom w:w="0" w:type="dxa"/>
          <w:right w:w="60" w:type="dxa"/>
        </w:tblCellMar>
        <w:tblLook w:val="04a0" w:noVBand="1" w:noHBand="0" w:lastColumn="0" w:firstColumn="1" w:lastRow="0" w:firstRow="1"/>
      </w:tblPr>
      <w:tblGrid>
        <w:gridCol w:w="2841"/>
        <w:gridCol w:w="2117"/>
        <w:gridCol w:w="708"/>
        <w:gridCol w:w="3969"/>
      </w:tblGrid>
      <w:tr>
        <w:trPr/>
        <w:tc>
          <w:tcPr>
            <w:tcW w:w="2841" w:type="dxa"/>
            <w:tcBorders>
              <w:top w:val="single" w:sz="2" w:space="0" w:color="000000"/>
              <w:left w:val="single" w:sz="2" w:space="0" w:color="000000"/>
              <w:bottom w:val="single" w:sz="4" w:space="0" w:color="000000"/>
              <w:right w:val="single" w:sz="2"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Parameters (in)</w:t>
            </w:r>
          </w:p>
        </w:tc>
        <w:tc>
          <w:tcPr>
            <w:tcW w:w="2117" w:type="dxa"/>
            <w:tcBorders>
              <w:top w:val="single" w:sz="2" w:space="0" w:color="000000"/>
              <w:left w:val="single" w:sz="2" w:space="0" w:color="000000"/>
              <w:bottom w:val="single" w:sz="4" w:space="0" w:color="000000"/>
              <w:right w:val="single" w:sz="2"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Encoding</w:t>
            </w:r>
          </w:p>
        </w:tc>
        <w:tc>
          <w:tcPr>
            <w:tcW w:w="708" w:type="dxa"/>
            <w:tcBorders>
              <w:top w:val="single" w:sz="2" w:space="0" w:color="000000"/>
              <w:left w:val="single" w:sz="2" w:space="0" w:color="000000"/>
              <w:bottom w:val="single" w:sz="4" w:space="0" w:color="000000"/>
              <w:right w:val="single" w:sz="2"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Mult.</w:t>
            </w:r>
          </w:p>
        </w:tc>
        <w:tc>
          <w:tcPr>
            <w:tcW w:w="3969" w:type="dxa"/>
            <w:tcBorders>
              <w:top w:val="single" w:sz="2" w:space="0" w:color="000000"/>
              <w:left w:val="single" w:sz="2" w:space="0" w:color="000000"/>
              <w:bottom w:val="single" w:sz="4" w:space="0" w:color="000000"/>
              <w:right w:val="single" w:sz="2"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Description</w:t>
            </w:r>
          </w:p>
        </w:tc>
      </w:tr>
      <w:tr>
        <w:trPr/>
        <w:tc>
          <w:tcPr>
            <w:tcW w:w="2841" w:type="dxa"/>
            <w:tcBorders/>
          </w:tcPr>
          <w:p>
            <w:pPr>
              <w:pStyle w:val="Normal"/>
              <w:widowControl w:val="false"/>
              <w:spacing w:before="0" w:after="200"/>
              <w:rPr>
                <w:color w:val="000000"/>
                <w:sz w:val="20"/>
              </w:rPr>
            </w:pPr>
            <w:r>
              <w:rPr>
                <w:sz w:val="20"/>
                <w:szCs w:val="20"/>
              </w:rPr>
              <w:t>Reference</w:t>
            </w:r>
          </w:p>
        </w:tc>
        <w:tc>
          <w:tcPr>
            <w:tcW w:w="2117" w:type="dxa"/>
            <w:tcBorders/>
          </w:tcPr>
          <w:p>
            <w:pPr>
              <w:pStyle w:val="Normal"/>
              <w:widowControl w:val="false"/>
              <w:spacing w:before="0" w:after="200"/>
              <w:rPr>
                <w:color w:val="000000"/>
                <w:sz w:val="20"/>
              </w:rPr>
            </w:pPr>
            <w:r>
              <w:rPr>
                <w:sz w:val="20"/>
                <w:szCs w:val="20"/>
              </w:rPr>
              <w:t>UUID</w:t>
            </w:r>
          </w:p>
        </w:tc>
        <w:tc>
          <w:tcPr>
            <w:tcW w:w="708" w:type="dxa"/>
            <w:tcBorders/>
          </w:tcPr>
          <w:p>
            <w:pPr>
              <w:pStyle w:val="Normal"/>
              <w:widowControl w:val="false"/>
              <w:spacing w:before="0" w:after="200"/>
              <w:rPr>
                <w:color w:val="000000"/>
                <w:sz w:val="20"/>
              </w:rPr>
            </w:pPr>
            <w:r>
              <w:rPr>
                <w:sz w:val="20"/>
                <w:szCs w:val="20"/>
              </w:rPr>
              <w:t>1</w:t>
            </w:r>
          </w:p>
        </w:tc>
        <w:tc>
          <w:tcPr>
            <w:tcW w:w="3969" w:type="dxa"/>
            <w:tcBorders/>
          </w:tcPr>
          <w:p>
            <w:pPr>
              <w:pStyle w:val="Normal"/>
              <w:widowControl w:val="false"/>
              <w:spacing w:before="0" w:after="200"/>
              <w:rPr>
                <w:color w:val="000000"/>
                <w:sz w:val="20"/>
              </w:rPr>
            </w:pPr>
            <w:r>
              <w:rPr>
                <w:sz w:val="20"/>
                <w:szCs w:val="20"/>
              </w:rPr>
              <w:t>Reference to acknowledged object</w:t>
            </w:r>
          </w:p>
        </w:tc>
      </w:tr>
      <w:tr>
        <w:trPr/>
        <w:tc>
          <w:tcPr>
            <w:tcW w:w="2841" w:type="dxa"/>
            <w:tcBorders/>
          </w:tcPr>
          <w:p>
            <w:pPr>
              <w:pStyle w:val="Normal"/>
              <w:widowControl w:val="false"/>
              <w:spacing w:before="0" w:after="200"/>
              <w:rPr>
                <w:color w:val="000000"/>
                <w:sz w:val="20"/>
              </w:rPr>
            </w:pPr>
            <w:r>
              <w:rPr>
                <w:sz w:val="20"/>
                <w:szCs w:val="20"/>
              </w:rPr>
              <w:t>Time</w:t>
            </w:r>
          </w:p>
        </w:tc>
        <w:tc>
          <w:tcPr>
            <w:tcW w:w="2117" w:type="dxa"/>
            <w:tcBorders/>
          </w:tcPr>
          <w:p>
            <w:pPr>
              <w:pStyle w:val="Normal"/>
              <w:widowControl w:val="false"/>
              <w:spacing w:before="0" w:after="200"/>
              <w:rPr>
                <w:color w:val="000000"/>
                <w:sz w:val="20"/>
              </w:rPr>
            </w:pPr>
            <w:r>
              <w:rPr>
                <w:sz w:val="20"/>
                <w:szCs w:val="20"/>
              </w:rPr>
              <w:t>see technical design</w:t>
            </w:r>
          </w:p>
        </w:tc>
        <w:tc>
          <w:tcPr>
            <w:tcW w:w="708" w:type="dxa"/>
            <w:tcBorders/>
          </w:tcPr>
          <w:p>
            <w:pPr>
              <w:pStyle w:val="Normal"/>
              <w:widowControl w:val="false"/>
              <w:spacing w:before="0" w:after="200"/>
              <w:rPr>
                <w:color w:val="000000"/>
                <w:sz w:val="20"/>
              </w:rPr>
            </w:pPr>
            <w:r>
              <w:rPr>
                <w:sz w:val="20"/>
                <w:szCs w:val="20"/>
              </w:rPr>
              <w:t>1</w:t>
            </w:r>
          </w:p>
        </w:tc>
        <w:tc>
          <w:tcPr>
            <w:tcW w:w="3969" w:type="dxa"/>
            <w:tcBorders/>
          </w:tcPr>
          <w:p>
            <w:pPr>
              <w:pStyle w:val="Normal"/>
              <w:widowControl w:val="false"/>
              <w:spacing w:before="0" w:after="200"/>
              <w:rPr>
                <w:color w:val="000000"/>
                <w:sz w:val="20"/>
              </w:rPr>
            </w:pPr>
            <w:r>
              <w:rPr>
                <w:sz w:val="20"/>
                <w:szCs w:val="20"/>
              </w:rPr>
              <w:t>Time when delivered or opened</w:t>
            </w:r>
          </w:p>
        </w:tc>
      </w:tr>
      <w:tr>
        <w:trPr/>
        <w:tc>
          <w:tcPr>
            <w:tcW w:w="2841" w:type="dxa"/>
            <w:tcBorders/>
          </w:tcPr>
          <w:p>
            <w:pPr>
              <w:pStyle w:val="Normal"/>
              <w:widowControl w:val="false"/>
              <w:spacing w:before="0" w:after="200"/>
              <w:rPr>
                <w:color w:val="000000"/>
                <w:sz w:val="20"/>
              </w:rPr>
            </w:pPr>
            <w:r>
              <w:rPr>
                <w:sz w:val="20"/>
                <w:szCs w:val="20"/>
              </w:rPr>
              <w:t>AcknowledgementType</w:t>
            </w:r>
          </w:p>
        </w:tc>
        <w:tc>
          <w:tcPr>
            <w:tcW w:w="2117" w:type="dxa"/>
            <w:tcBorders/>
          </w:tcPr>
          <w:p>
            <w:pPr>
              <w:pStyle w:val="Normal"/>
              <w:widowControl w:val="false"/>
              <w:spacing w:before="0" w:after="200"/>
              <w:rPr>
                <w:color w:val="000000"/>
                <w:sz w:val="20"/>
              </w:rPr>
            </w:pPr>
            <w:r>
              <w:rPr>
                <w:sz w:val="20"/>
                <w:szCs w:val="20"/>
              </w:rPr>
              <w:t>see technical design</w:t>
            </w:r>
          </w:p>
        </w:tc>
        <w:tc>
          <w:tcPr>
            <w:tcW w:w="708" w:type="dxa"/>
            <w:tcBorders/>
          </w:tcPr>
          <w:p>
            <w:pPr>
              <w:pStyle w:val="Normal"/>
              <w:widowControl w:val="false"/>
              <w:spacing w:before="0" w:after="200"/>
              <w:rPr>
                <w:color w:val="000000"/>
                <w:sz w:val="20"/>
              </w:rPr>
            </w:pPr>
            <w:r>
              <w:rPr>
                <w:sz w:val="20"/>
                <w:szCs w:val="20"/>
              </w:rPr>
              <w:t>1</w:t>
            </w:r>
          </w:p>
        </w:tc>
        <w:tc>
          <w:tcPr>
            <w:tcW w:w="3969" w:type="dxa"/>
            <w:tcBorders/>
          </w:tcPr>
          <w:p>
            <w:pPr>
              <w:pStyle w:val="Normal"/>
              <w:widowControl w:val="false"/>
              <w:spacing w:before="0" w:after="200"/>
              <w:rPr>
                <w:color w:val="000000"/>
                <w:sz w:val="20"/>
              </w:rPr>
            </w:pPr>
            <w:r>
              <w:rPr>
                <w:sz w:val="20"/>
                <w:szCs w:val="20"/>
              </w:rPr>
              <w:t>Type of acknowledgement (technical delivery ACK, or operational “message opened” ACK)</w:t>
            </w:r>
          </w:p>
        </w:tc>
      </w:tr>
    </w:tbl>
    <w:p>
      <w:pPr>
        <w:pStyle w:val="Normal"/>
        <w:rPr/>
      </w:pPr>
      <w:r>
        <w:rPr/>
        <w:tab/>
      </w:r>
    </w:p>
    <w:tbl>
      <w:tblPr>
        <w:tblW w:w="9636" w:type="dxa"/>
        <w:jc w:val="left"/>
        <w:tblInd w:w="0" w:type="dxa"/>
        <w:tblLayout w:type="fixed"/>
        <w:tblCellMar>
          <w:top w:w="0" w:type="dxa"/>
          <w:left w:w="60" w:type="dxa"/>
          <w:bottom w:w="0" w:type="dxa"/>
          <w:right w:w="60" w:type="dxa"/>
        </w:tblCellMar>
        <w:tblLook w:val="04a0" w:noVBand="1" w:noHBand="0" w:lastColumn="0" w:firstColumn="1" w:lastRow="0" w:firstRow="1"/>
      </w:tblPr>
      <w:tblGrid>
        <w:gridCol w:w="2841"/>
        <w:gridCol w:w="2117"/>
        <w:gridCol w:w="708"/>
        <w:gridCol w:w="3969"/>
      </w:tblGrid>
      <w:tr>
        <w:trPr/>
        <w:tc>
          <w:tcPr>
            <w:tcW w:w="2841" w:type="dxa"/>
            <w:tcBorders>
              <w:top w:val="single" w:sz="2" w:space="0" w:color="000000"/>
              <w:left w:val="single" w:sz="2" w:space="0" w:color="000000"/>
              <w:bottom w:val="single" w:sz="4" w:space="0" w:color="000000"/>
              <w:right w:val="single" w:sz="2"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ReturnType (out)</w:t>
            </w:r>
          </w:p>
        </w:tc>
        <w:tc>
          <w:tcPr>
            <w:tcW w:w="2117" w:type="dxa"/>
            <w:tcBorders>
              <w:top w:val="single" w:sz="2" w:space="0" w:color="000000"/>
              <w:left w:val="single" w:sz="2" w:space="0" w:color="000000"/>
              <w:bottom w:val="single" w:sz="4" w:space="0" w:color="000000"/>
              <w:right w:val="single" w:sz="2"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Encoding</w:t>
            </w:r>
          </w:p>
        </w:tc>
        <w:tc>
          <w:tcPr>
            <w:tcW w:w="708" w:type="dxa"/>
            <w:tcBorders>
              <w:top w:val="single" w:sz="2" w:space="0" w:color="000000"/>
              <w:left w:val="single" w:sz="2" w:space="0" w:color="000000"/>
              <w:bottom w:val="single" w:sz="4" w:space="0" w:color="000000"/>
              <w:right w:val="single" w:sz="2"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Mult.</w:t>
            </w:r>
          </w:p>
        </w:tc>
        <w:tc>
          <w:tcPr>
            <w:tcW w:w="3969" w:type="dxa"/>
            <w:tcBorders>
              <w:top w:val="single" w:sz="2" w:space="0" w:color="000000"/>
              <w:left w:val="single" w:sz="2" w:space="0" w:color="000000"/>
              <w:bottom w:val="single" w:sz="4" w:space="0" w:color="000000"/>
              <w:right w:val="single" w:sz="2"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Description</w:t>
            </w:r>
          </w:p>
        </w:tc>
      </w:tr>
      <w:tr>
        <w:trPr/>
        <w:tc>
          <w:tcPr>
            <w:tcW w:w="2841" w:type="dxa"/>
            <w:tcBorders/>
          </w:tcPr>
          <w:p>
            <w:pPr>
              <w:pStyle w:val="Normal"/>
              <w:widowControl w:val="false"/>
              <w:spacing w:before="0" w:after="200"/>
              <w:rPr>
                <w:color w:val="000000"/>
                <w:sz w:val="20"/>
              </w:rPr>
            </w:pPr>
            <w:r>
              <w:rPr>
                <w:sz w:val="20"/>
                <w:szCs w:val="20"/>
              </w:rPr>
              <w:t>result from operation</w:t>
            </w:r>
          </w:p>
        </w:tc>
        <w:tc>
          <w:tcPr>
            <w:tcW w:w="2117" w:type="dxa"/>
            <w:tcBorders/>
          </w:tcPr>
          <w:p>
            <w:pPr>
              <w:pStyle w:val="Normal"/>
              <w:widowControl w:val="false"/>
              <w:spacing w:before="0" w:after="200"/>
              <w:rPr>
                <w:color w:val="000000"/>
                <w:sz w:val="20"/>
              </w:rPr>
            </w:pPr>
            <w:r>
              <w:rPr>
                <w:sz w:val="20"/>
                <w:szCs w:val="20"/>
              </w:rPr>
              <w:t>see technical design</w:t>
            </w:r>
          </w:p>
        </w:tc>
        <w:tc>
          <w:tcPr>
            <w:tcW w:w="708" w:type="dxa"/>
            <w:tcBorders/>
          </w:tcPr>
          <w:p>
            <w:pPr>
              <w:pStyle w:val="Normal"/>
              <w:widowControl w:val="false"/>
              <w:spacing w:before="0" w:after="200"/>
              <w:rPr>
                <w:color w:val="000000"/>
                <w:sz w:val="20"/>
              </w:rPr>
            </w:pPr>
            <w:r>
              <w:rPr>
                <w:sz w:val="20"/>
                <w:szCs w:val="20"/>
              </w:rPr>
              <w:t>1</w:t>
            </w:r>
          </w:p>
        </w:tc>
        <w:tc>
          <w:tcPr>
            <w:tcW w:w="3969" w:type="dxa"/>
            <w:tcBorders/>
          </w:tcPr>
          <w:p>
            <w:pPr>
              <w:pStyle w:val="Normal"/>
              <w:widowControl w:val="false"/>
              <w:spacing w:before="0" w:after="200"/>
              <w:rPr>
                <w:color w:val="000000"/>
                <w:sz w:val="20"/>
              </w:rPr>
            </w:pPr>
            <w:r>
              <w:rPr>
                <w:color w:val="000000"/>
                <w:sz w:val="20"/>
              </w:rPr>
            </w:r>
          </w:p>
        </w:tc>
      </w:tr>
    </w:tbl>
    <w:p>
      <w:pPr>
        <w:pStyle w:val="Heading3"/>
        <w:ind w:left="720" w:hanging="720"/>
        <w:rPr/>
      </w:pPr>
      <w:bookmarkStart w:id="55" w:name="_Toc30495682"/>
      <w:r>
        <w:rPr/>
        <w:t>Dependency</w:t>
      </w:r>
      <w:bookmarkEnd w:id="55"/>
    </w:p>
    <w:p>
      <w:pPr>
        <w:pStyle w:val="Normal"/>
        <w:jc w:val="both"/>
        <w:rPr>
          <w:rStyle w:val="SubtleEmphasis"/>
        </w:rPr>
      </w:pPr>
      <w:r>
        <w:rPr>
          <w:rStyle w:val="SubtleEmphasis"/>
        </w:rPr>
        <w:t>ConsumerInterface</w:t>
      </w:r>
    </w:p>
    <w:p>
      <w:pPr>
        <w:pStyle w:val="ListParagraph"/>
        <w:numPr>
          <w:ilvl w:val="0"/>
          <w:numId w:val="10"/>
        </w:numPr>
        <w:jc w:val="both"/>
        <w:rPr>
          <w:lang w:val="en-US"/>
        </w:rPr>
      </w:pPr>
      <w:r>
        <w:rPr>
          <w:lang w:val="en-US"/>
        </w:rPr>
        <w:t>No dependency.</w:t>
      </w:r>
    </w:p>
    <w:p>
      <w:pPr>
        <w:pStyle w:val="Normal"/>
        <w:jc w:val="both"/>
        <w:rPr>
          <w:rStyle w:val="SubtleEmphasis"/>
        </w:rPr>
      </w:pPr>
      <w:r>
        <w:rPr>
          <w:rStyle w:val="SubtleEmphasis"/>
          <w:lang w:val="en-US"/>
        </w:rPr>
        <w:t xml:space="preserve">ExchangePattern </w:t>
      </w:r>
    </w:p>
    <w:p>
      <w:pPr>
        <w:pStyle w:val="ListParagraph"/>
        <w:numPr>
          <w:ilvl w:val="0"/>
          <w:numId w:val="11"/>
        </w:numPr>
        <w:jc w:val="both"/>
        <w:rPr>
          <w:lang w:val="en-US"/>
        </w:rPr>
      </w:pPr>
      <w:r>
        <w:rPr>
          <w:lang w:val="en-US"/>
        </w:rPr>
        <w:t xml:space="preserve">ONE_WAY </w:t>
      </w:r>
    </w:p>
    <w:p>
      <w:pPr>
        <w:pStyle w:val="Normal"/>
        <w:rPr>
          <w:lang w:val="en-US"/>
        </w:rPr>
      </w:pPr>
      <w:r>
        <w:rPr>
          <w:lang w:val="en-US"/>
        </w:rPr>
      </w:r>
    </w:p>
    <w:p>
      <w:pPr>
        <w:pStyle w:val="Normal"/>
        <w:rPr>
          <w:lang w:val="en-US"/>
        </w:rPr>
      </w:pPr>
      <w:r>
        <w:rPr>
          <w:lang w:val="en-US"/>
        </w:rPr>
      </w:r>
    </w:p>
    <w:p>
      <w:pPr>
        <w:pStyle w:val="Heading2"/>
        <w:rPr/>
      </w:pPr>
      <w:bookmarkStart w:id="56" w:name="_Toc30495683"/>
      <w:r>
        <w:rPr>
          <w:rFonts w:eastAsia="Calibri"/>
        </w:rPr>
        <w:t>Get Interface</w:t>
      </w:r>
      <w:bookmarkEnd w:id="56"/>
    </w:p>
    <w:p>
      <w:pPr>
        <w:pStyle w:val="Normal"/>
        <w:jc w:val="both"/>
        <w:rPr/>
      </w:pPr>
      <w:r>
        <w:rPr/>
        <w:t xml:space="preserve">The Get interface is used for pulling Navigation warnings from a service producer i.e. NAVAREA Coordinator. The owner of the information (producer) is responsible for authorization procedure before returning information. The consumer can filter for navigational Warnings by its reference, identifier, status, geometry and time. </w:t>
      </w:r>
    </w:p>
    <w:p>
      <w:pPr>
        <w:pStyle w:val="Heading3"/>
        <w:ind w:left="720" w:hanging="720"/>
        <w:rPr>
          <w:rFonts w:eastAsia="Calibri"/>
        </w:rPr>
      </w:pPr>
      <w:bookmarkStart w:id="57" w:name="_Toc30495684"/>
      <w:r>
        <w:rPr>
          <w:rFonts w:eastAsia="Calibri"/>
        </w:rPr>
        <w:t>Operation</w:t>
      </w:r>
      <w:bookmarkEnd w:id="57"/>
    </w:p>
    <w:p>
      <w:pPr>
        <w:pStyle w:val="Normal"/>
        <w:keepNext w:val="true"/>
        <w:jc w:val="center"/>
        <w:rPr/>
      </w:pPr>
      <w:r>
        <w:rPr/>
        <w:drawing>
          <wp:inline distT="0" distB="0" distL="0" distR="0">
            <wp:extent cx="4724400" cy="1706880"/>
            <wp:effectExtent l="0" t="0" r="0" b="0"/>
            <wp:docPr id="10" name="Bildobjekt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objekt 12" descr=""/>
                    <pic:cNvPicPr>
                      <a:picLocks noChangeAspect="1" noChangeArrowheads="1"/>
                    </pic:cNvPicPr>
                  </pic:nvPicPr>
                  <pic:blipFill>
                    <a:blip r:embed="rId11"/>
                    <a:stretch>
                      <a:fillRect/>
                    </a:stretch>
                  </pic:blipFill>
                  <pic:spPr bwMode="auto">
                    <a:xfrm>
                      <a:off x="0" y="0"/>
                      <a:ext cx="4724400" cy="1706880"/>
                    </a:xfrm>
                    <a:prstGeom prst="rect">
                      <a:avLst/>
                    </a:prstGeom>
                  </pic:spPr>
                </pic:pic>
              </a:graphicData>
            </a:graphic>
          </wp:inline>
        </w:drawing>
      </w:r>
    </w:p>
    <w:p>
      <w:pPr>
        <w:pStyle w:val="Caption1"/>
        <w:rPr/>
      </w:pPr>
      <w:bookmarkStart w:id="58" w:name="_Toc30495582"/>
      <w:r>
        <w:rPr/>
        <w:t xml:space="preserve">Figure </w:t>
      </w:r>
      <w:r>
        <w:rPr/>
        <w:fldChar w:fldCharType="begin"/>
      </w:r>
      <w:r>
        <w:rPr/>
        <w:instrText> SEQ Figure \* ARABIC </w:instrText>
      </w:r>
      <w:r>
        <w:rPr/>
        <w:fldChar w:fldCharType="separate"/>
      </w:r>
      <w:r>
        <w:rPr/>
        <w:t>6</w:t>
      </w:r>
      <w:r>
        <w:rPr/>
        <w:fldChar w:fldCharType="end"/>
      </w:r>
      <w:r>
        <w:rPr/>
        <w:t>: Get Interface</w:t>
      </w:r>
      <w:bookmarkEnd w:id="58"/>
    </w:p>
    <w:p>
      <w:pPr>
        <w:pStyle w:val="Heading3"/>
        <w:ind w:left="720" w:hanging="720"/>
        <w:rPr>
          <w:rFonts w:eastAsia="Calibri"/>
        </w:rPr>
      </w:pPr>
      <w:bookmarkStart w:id="59" w:name="_Toc30495685"/>
      <w:r>
        <w:rPr>
          <w:rFonts w:eastAsia="Calibri"/>
        </w:rPr>
        <w:t>Operation Functionality</w:t>
      </w:r>
      <w:bookmarkEnd w:id="59"/>
    </w:p>
    <w:p>
      <w:pPr>
        <w:pStyle w:val="Normal"/>
        <w:jc w:val="both"/>
        <w:rPr/>
      </w:pPr>
      <w:r>
        <w:rPr/>
        <w:t>The operation can be used for retrieving Navigational warnings from producer. If no parameters are given, the return is either an empty list or all navigational warnings the consumer has been granted access to by the NAVAREA Coordinator filtered according to chosen parameters.</w:t>
      </w:r>
    </w:p>
    <w:p>
      <w:pPr>
        <w:pStyle w:val="Heading3"/>
        <w:ind w:left="720" w:hanging="720"/>
        <w:rPr>
          <w:rFonts w:eastAsia="Calibri"/>
        </w:rPr>
      </w:pPr>
      <w:bookmarkStart w:id="60" w:name="_Toc30495686"/>
      <w:r>
        <w:rPr>
          <w:rFonts w:eastAsia="Calibri"/>
        </w:rPr>
        <w:t>Operation Parameters</w:t>
      </w:r>
      <w:bookmarkEnd w:id="60"/>
    </w:p>
    <w:tbl>
      <w:tblPr>
        <w:tblW w:w="9636" w:type="dxa"/>
        <w:jc w:val="left"/>
        <w:tblInd w:w="0" w:type="dxa"/>
        <w:tblLayout w:type="fixed"/>
        <w:tblCellMar>
          <w:top w:w="0" w:type="dxa"/>
          <w:left w:w="60" w:type="dxa"/>
          <w:bottom w:w="0" w:type="dxa"/>
          <w:right w:w="60" w:type="dxa"/>
        </w:tblCellMar>
        <w:tblLook w:val="04a0" w:noVBand="1" w:noHBand="0" w:lastColumn="0" w:firstColumn="1" w:lastRow="0" w:firstRow="1"/>
      </w:tblPr>
      <w:tblGrid>
        <w:gridCol w:w="2122"/>
        <w:gridCol w:w="1985"/>
        <w:gridCol w:w="719"/>
        <w:gridCol w:w="4809"/>
      </w:tblGrid>
      <w:tr>
        <w:trPr/>
        <w:tc>
          <w:tcPr>
            <w:tcW w:w="2122" w:type="dxa"/>
            <w:tcBorders>
              <w:top w:val="single" w:sz="2" w:space="0" w:color="000000"/>
              <w:left w:val="single" w:sz="2" w:space="0" w:color="000000"/>
              <w:bottom w:val="single" w:sz="4" w:space="0" w:color="000000"/>
              <w:right w:val="single" w:sz="2"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Parameters (in)</w:t>
            </w:r>
          </w:p>
        </w:tc>
        <w:tc>
          <w:tcPr>
            <w:tcW w:w="1985" w:type="dxa"/>
            <w:tcBorders>
              <w:top w:val="single" w:sz="2" w:space="0" w:color="000000"/>
              <w:left w:val="single" w:sz="2" w:space="0" w:color="000000"/>
              <w:bottom w:val="single" w:sz="4" w:space="0" w:color="000000"/>
              <w:right w:val="single" w:sz="2"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Encoding</w:t>
            </w:r>
          </w:p>
        </w:tc>
        <w:tc>
          <w:tcPr>
            <w:tcW w:w="719" w:type="dxa"/>
            <w:tcBorders>
              <w:top w:val="single" w:sz="2" w:space="0" w:color="000000"/>
              <w:left w:val="single" w:sz="2" w:space="0" w:color="000000"/>
              <w:bottom w:val="single" w:sz="4" w:space="0" w:color="000000"/>
              <w:right w:val="single" w:sz="2"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Mult.</w:t>
            </w:r>
          </w:p>
        </w:tc>
        <w:tc>
          <w:tcPr>
            <w:tcW w:w="4809" w:type="dxa"/>
            <w:tcBorders>
              <w:top w:val="single" w:sz="2" w:space="0" w:color="000000"/>
              <w:left w:val="single" w:sz="2" w:space="0" w:color="000000"/>
              <w:bottom w:val="single" w:sz="4" w:space="0" w:color="000000"/>
              <w:right w:val="single" w:sz="2" w:space="0" w:color="000000"/>
            </w:tcBorders>
            <w:shd w:color="auto" w:fill="A6A6A6" w:themeFill="background1" w:themeFillShade="a6" w:val="clear"/>
          </w:tcPr>
          <w:p>
            <w:pPr>
              <w:pStyle w:val="Normal"/>
              <w:widowControl w:val="false"/>
              <w:spacing w:before="0" w:after="200"/>
              <w:rPr>
                <w:b/>
                <w:b/>
                <w:color w:val="000000"/>
                <w:sz w:val="20"/>
              </w:rPr>
            </w:pPr>
            <w:r>
              <w:rPr>
                <w:b/>
                <w:color w:val="000000"/>
                <w:sz w:val="20"/>
              </w:rPr>
              <w:t>Description</w:t>
            </w:r>
          </w:p>
        </w:tc>
      </w:tr>
      <w:tr>
        <w:trPr/>
        <w:tc>
          <w:tcPr>
            <w:tcW w:w="2122" w:type="dxa"/>
            <w:tcBorders/>
          </w:tcPr>
          <w:p>
            <w:pPr>
              <w:pStyle w:val="Normal"/>
              <w:widowControl w:val="false"/>
              <w:spacing w:before="0" w:after="200"/>
              <w:rPr>
                <w:color w:val="000000"/>
                <w:sz w:val="20"/>
              </w:rPr>
            </w:pPr>
            <w:r>
              <w:rPr>
                <w:color w:val="000000"/>
                <w:sz w:val="20"/>
              </w:rPr>
              <w:t>Reference</w:t>
            </w:r>
          </w:p>
        </w:tc>
        <w:tc>
          <w:tcPr>
            <w:tcW w:w="1985" w:type="dxa"/>
            <w:tcBorders/>
          </w:tcPr>
          <w:p>
            <w:pPr>
              <w:pStyle w:val="Normal"/>
              <w:widowControl w:val="false"/>
              <w:spacing w:before="0" w:after="200"/>
              <w:rPr>
                <w:color w:val="000000"/>
                <w:sz w:val="20"/>
              </w:rPr>
            </w:pPr>
            <w:r>
              <w:rPr>
                <w:color w:val="000000"/>
                <w:sz w:val="20"/>
              </w:rPr>
              <w:t>UUID</w:t>
            </w:r>
          </w:p>
        </w:tc>
        <w:tc>
          <w:tcPr>
            <w:tcW w:w="719" w:type="dxa"/>
            <w:tcBorders/>
          </w:tcPr>
          <w:p>
            <w:pPr>
              <w:pStyle w:val="Normal"/>
              <w:widowControl w:val="false"/>
              <w:spacing w:before="0" w:after="200"/>
              <w:rPr>
                <w:color w:val="000000"/>
                <w:sz w:val="20"/>
              </w:rPr>
            </w:pPr>
            <w:r>
              <w:rPr>
                <w:color w:val="000000"/>
                <w:sz w:val="20"/>
              </w:rPr>
              <w:t>0..1</w:t>
            </w:r>
          </w:p>
        </w:tc>
        <w:tc>
          <w:tcPr>
            <w:tcW w:w="4809" w:type="dxa"/>
            <w:tcBorders/>
          </w:tcPr>
          <w:p>
            <w:pPr>
              <w:pStyle w:val="Normal"/>
              <w:widowControl w:val="false"/>
              <w:spacing w:before="0" w:after="200"/>
              <w:rPr>
                <w:color w:val="000000"/>
                <w:sz w:val="20"/>
              </w:rPr>
            </w:pPr>
            <w:r>
              <w:rPr>
                <w:color w:val="000000"/>
                <w:sz w:val="20"/>
              </w:rPr>
              <w:t>Reference to information object e.g. from Get List result.</w:t>
            </w:r>
          </w:p>
        </w:tc>
      </w:tr>
      <w:tr>
        <w:trPr/>
        <w:tc>
          <w:tcPr>
            <w:tcW w:w="2122" w:type="dxa"/>
            <w:tcBorders/>
          </w:tcPr>
          <w:p>
            <w:pPr>
              <w:pStyle w:val="Normal"/>
              <w:widowControl w:val="false"/>
              <w:spacing w:before="0" w:after="200"/>
              <w:rPr>
                <w:color w:val="000000"/>
                <w:sz w:val="20"/>
              </w:rPr>
            </w:pPr>
            <w:r>
              <w:rPr>
                <w:color w:val="000000"/>
                <w:sz w:val="20"/>
              </w:rPr>
              <w:t>S-124DatasetIdentifier</w:t>
            </w:r>
          </w:p>
        </w:tc>
        <w:tc>
          <w:tcPr>
            <w:tcW w:w="1985" w:type="dxa"/>
            <w:tcBorders/>
          </w:tcPr>
          <w:p>
            <w:pPr>
              <w:pStyle w:val="Normal"/>
              <w:widowControl w:val="false"/>
              <w:spacing w:before="0" w:after="200"/>
              <w:rPr>
                <w:color w:val="000000"/>
                <w:sz w:val="20"/>
              </w:rPr>
            </w:pPr>
            <w:r>
              <w:rPr>
                <w:color w:val="000000"/>
                <w:sz w:val="20"/>
              </w:rPr>
              <w:t>see technical design</w:t>
            </w:r>
          </w:p>
        </w:tc>
        <w:tc>
          <w:tcPr>
            <w:tcW w:w="719" w:type="dxa"/>
            <w:tcBorders/>
          </w:tcPr>
          <w:p>
            <w:pPr>
              <w:pStyle w:val="Normal"/>
              <w:widowControl w:val="false"/>
              <w:spacing w:before="0" w:after="200"/>
              <w:rPr>
                <w:color w:val="000000"/>
                <w:sz w:val="20"/>
              </w:rPr>
            </w:pPr>
            <w:r>
              <w:rPr>
                <w:color w:val="000000"/>
                <w:sz w:val="20"/>
              </w:rPr>
              <w:t>0..1</w:t>
            </w:r>
          </w:p>
        </w:tc>
        <w:tc>
          <w:tcPr>
            <w:tcW w:w="4809" w:type="dxa"/>
            <w:tcBorders/>
          </w:tcPr>
          <w:p>
            <w:pPr>
              <w:pStyle w:val="Normal"/>
              <w:widowControl w:val="false"/>
              <w:rPr>
                <w:color w:val="000000"/>
                <w:sz w:val="20"/>
              </w:rPr>
            </w:pPr>
            <w:r>
              <w:rPr>
                <w:color w:val="000000"/>
                <w:sz w:val="20"/>
              </w:rPr>
              <w:t>The identifier can be provided as search criteria. A list of identifiers can be retrieved via Get List interface.</w:t>
            </w:r>
          </w:p>
          <w:p>
            <w:pPr>
              <w:pStyle w:val="Normal"/>
              <w:widowControl w:val="false"/>
              <w:rPr>
                <w:color w:val="000000"/>
                <w:sz w:val="20"/>
              </w:rPr>
            </w:pPr>
            <w:r>
              <w:rPr>
                <w:color w:val="000000"/>
                <w:sz w:val="20"/>
              </w:rPr>
              <w:t>If no identifier provided, it's up to the service to decide what to return.</w:t>
            </w:r>
          </w:p>
          <w:p>
            <w:pPr>
              <w:pStyle w:val="Normal"/>
              <w:widowControl w:val="false"/>
              <w:spacing w:before="0" w:after="200"/>
              <w:rPr>
                <w:color w:val="000000"/>
                <w:sz w:val="20"/>
              </w:rPr>
            </w:pPr>
            <w:r>
              <w:rPr>
                <w:color w:val="000000"/>
                <w:sz w:val="20"/>
              </w:rPr>
              <w:t>It's up to the service to apply relevant authorization procedure and access control to information.</w:t>
            </w:r>
          </w:p>
        </w:tc>
      </w:tr>
      <w:tr>
        <w:trPr/>
        <w:tc>
          <w:tcPr>
            <w:tcW w:w="2122" w:type="dxa"/>
            <w:tcBorders/>
          </w:tcPr>
          <w:p>
            <w:pPr>
              <w:pStyle w:val="Normal"/>
              <w:widowControl w:val="false"/>
              <w:spacing w:before="0" w:after="200"/>
              <w:rPr>
                <w:color w:val="000000"/>
                <w:sz w:val="20"/>
              </w:rPr>
            </w:pPr>
            <w:r>
              <w:rPr>
                <w:color w:val="000000"/>
                <w:sz w:val="20"/>
              </w:rPr>
              <w:t>Status</w:t>
            </w:r>
          </w:p>
        </w:tc>
        <w:tc>
          <w:tcPr>
            <w:tcW w:w="1985" w:type="dxa"/>
            <w:tcBorders/>
          </w:tcPr>
          <w:p>
            <w:pPr>
              <w:pStyle w:val="Normal"/>
              <w:widowControl w:val="false"/>
              <w:spacing w:before="0" w:after="200"/>
              <w:rPr>
                <w:color w:val="000000"/>
                <w:sz w:val="20"/>
              </w:rPr>
            </w:pPr>
            <w:r>
              <w:rPr>
                <w:sz w:val="20"/>
                <w:szCs w:val="20"/>
              </w:rPr>
              <w:t>see technical design</w:t>
            </w:r>
          </w:p>
        </w:tc>
        <w:tc>
          <w:tcPr>
            <w:tcW w:w="719" w:type="dxa"/>
            <w:tcBorders/>
          </w:tcPr>
          <w:p>
            <w:pPr>
              <w:pStyle w:val="Normal"/>
              <w:widowControl w:val="false"/>
              <w:spacing w:before="0" w:after="200"/>
              <w:rPr>
                <w:color w:val="000000"/>
                <w:sz w:val="20"/>
              </w:rPr>
            </w:pPr>
            <w:r>
              <w:rPr>
                <w:color w:val="000000"/>
                <w:sz w:val="20"/>
              </w:rPr>
              <w:t>0..1</w:t>
            </w:r>
          </w:p>
        </w:tc>
        <w:tc>
          <w:tcPr>
            <w:tcW w:w="4809" w:type="dxa"/>
            <w:tcBorders/>
          </w:tcPr>
          <w:p>
            <w:pPr>
              <w:pStyle w:val="Normal"/>
              <w:widowControl w:val="false"/>
              <w:rPr>
                <w:color w:val="000000"/>
                <w:sz w:val="20"/>
              </w:rPr>
            </w:pPr>
            <w:r>
              <w:rPr>
                <w:color w:val="000000"/>
                <w:sz w:val="20"/>
              </w:rPr>
              <w:t>Status can be provided as search criteria.</w:t>
            </w:r>
          </w:p>
          <w:p>
            <w:pPr>
              <w:pStyle w:val="Normal"/>
              <w:widowControl w:val="false"/>
              <w:rPr>
                <w:color w:val="000000"/>
                <w:sz w:val="20"/>
              </w:rPr>
            </w:pPr>
            <w:r>
              <w:rPr>
                <w:color w:val="000000"/>
                <w:sz w:val="20"/>
              </w:rPr>
              <w:t>If no Status is provided, it's up to the service to decide what to return.</w:t>
            </w:r>
          </w:p>
          <w:p>
            <w:pPr>
              <w:pStyle w:val="Normal"/>
              <w:widowControl w:val="false"/>
              <w:spacing w:before="0" w:after="200"/>
              <w:rPr>
                <w:color w:val="000000"/>
                <w:sz w:val="20"/>
              </w:rPr>
            </w:pPr>
            <w:r>
              <w:rPr>
                <w:color w:val="000000"/>
                <w:sz w:val="20"/>
              </w:rPr>
              <w:t>It's up to the service to apply relevant authorization procedure and access control to information.</w:t>
            </w:r>
          </w:p>
        </w:tc>
      </w:tr>
      <w:tr>
        <w:trPr/>
        <w:tc>
          <w:tcPr>
            <w:tcW w:w="2122" w:type="dxa"/>
            <w:tcBorders/>
          </w:tcPr>
          <w:p>
            <w:pPr>
              <w:pStyle w:val="Normal"/>
              <w:widowControl w:val="false"/>
              <w:spacing w:before="0" w:after="200"/>
              <w:rPr>
                <w:color w:val="000000"/>
                <w:sz w:val="20"/>
              </w:rPr>
            </w:pPr>
            <w:r>
              <w:rPr>
                <w:color w:val="000000"/>
                <w:sz w:val="20"/>
              </w:rPr>
              <w:t>Geometry</w:t>
            </w:r>
          </w:p>
        </w:tc>
        <w:tc>
          <w:tcPr>
            <w:tcW w:w="1985" w:type="dxa"/>
            <w:tcBorders/>
          </w:tcPr>
          <w:p>
            <w:pPr>
              <w:pStyle w:val="Normal"/>
              <w:widowControl w:val="false"/>
              <w:spacing w:before="0" w:after="200"/>
              <w:rPr>
                <w:color w:val="000000"/>
                <w:sz w:val="20"/>
              </w:rPr>
            </w:pPr>
            <w:r>
              <w:rPr>
                <w:sz w:val="20"/>
                <w:szCs w:val="20"/>
              </w:rPr>
              <w:t>see technical design</w:t>
            </w:r>
          </w:p>
        </w:tc>
        <w:tc>
          <w:tcPr>
            <w:tcW w:w="719" w:type="dxa"/>
            <w:tcBorders/>
          </w:tcPr>
          <w:p>
            <w:pPr>
              <w:pStyle w:val="Normal"/>
              <w:widowControl w:val="false"/>
              <w:spacing w:before="0" w:after="200"/>
              <w:rPr>
                <w:color w:val="000000"/>
                <w:sz w:val="20"/>
              </w:rPr>
            </w:pPr>
            <w:r>
              <w:rPr>
                <w:color w:val="000000"/>
                <w:sz w:val="20"/>
              </w:rPr>
              <w:t>0..1</w:t>
            </w:r>
          </w:p>
        </w:tc>
        <w:tc>
          <w:tcPr>
            <w:tcW w:w="4809" w:type="dxa"/>
            <w:tcBorders/>
          </w:tcPr>
          <w:p>
            <w:pPr>
              <w:pStyle w:val="Normal"/>
              <w:widowControl w:val="false"/>
              <w:spacing w:before="0" w:after="200"/>
              <w:rPr>
                <w:color w:val="000000"/>
                <w:sz w:val="20"/>
              </w:rPr>
            </w:pPr>
            <w:r>
              <w:rPr>
                <w:color w:val="000000"/>
                <w:sz w:val="20"/>
              </w:rPr>
              <w:t>Geometry condition for geolocated information objects</w:t>
            </w:r>
          </w:p>
        </w:tc>
      </w:tr>
      <w:tr>
        <w:trPr/>
        <w:tc>
          <w:tcPr>
            <w:tcW w:w="2122" w:type="dxa"/>
            <w:tcBorders/>
          </w:tcPr>
          <w:p>
            <w:pPr>
              <w:pStyle w:val="Normal"/>
              <w:widowControl w:val="false"/>
              <w:spacing w:before="0" w:after="200"/>
              <w:rPr>
                <w:color w:val="000000"/>
                <w:sz w:val="20"/>
              </w:rPr>
            </w:pPr>
            <w:r>
              <w:rPr>
                <w:color w:val="000000"/>
                <w:sz w:val="20"/>
              </w:rPr>
              <w:t>AreaName</w:t>
            </w:r>
          </w:p>
        </w:tc>
        <w:tc>
          <w:tcPr>
            <w:tcW w:w="1985" w:type="dxa"/>
            <w:tcBorders/>
          </w:tcPr>
          <w:p>
            <w:pPr>
              <w:pStyle w:val="Normal"/>
              <w:widowControl w:val="false"/>
              <w:spacing w:before="0" w:after="200"/>
              <w:rPr>
                <w:sz w:val="20"/>
                <w:szCs w:val="20"/>
              </w:rPr>
            </w:pPr>
            <w:r>
              <w:rPr>
                <w:sz w:val="20"/>
                <w:szCs w:val="20"/>
              </w:rPr>
              <w:t>see technical design</w:t>
            </w:r>
          </w:p>
        </w:tc>
        <w:tc>
          <w:tcPr>
            <w:tcW w:w="719" w:type="dxa"/>
            <w:tcBorders/>
          </w:tcPr>
          <w:p>
            <w:pPr>
              <w:pStyle w:val="Normal"/>
              <w:widowControl w:val="false"/>
              <w:spacing w:before="0" w:after="200"/>
              <w:rPr>
                <w:color w:val="000000"/>
                <w:sz w:val="20"/>
              </w:rPr>
            </w:pPr>
            <w:r>
              <w:rPr>
                <w:color w:val="000000"/>
                <w:sz w:val="20"/>
              </w:rPr>
              <w:t>0..1</w:t>
            </w:r>
          </w:p>
        </w:tc>
        <w:tc>
          <w:tcPr>
            <w:tcW w:w="4809" w:type="dxa"/>
            <w:tcBorders/>
          </w:tcPr>
          <w:p>
            <w:pPr>
              <w:pStyle w:val="Normal"/>
              <w:widowControl w:val="false"/>
              <w:spacing w:before="0" w:after="200"/>
              <w:rPr>
                <w:color w:val="000000"/>
                <w:sz w:val="20"/>
              </w:rPr>
            </w:pPr>
            <w:r>
              <w:rPr>
                <w:color w:val="000000"/>
                <w:sz w:val="20"/>
              </w:rPr>
              <w:t>Name of defined area</w:t>
            </w:r>
          </w:p>
        </w:tc>
      </w:tr>
      <w:tr>
        <w:trPr/>
        <w:tc>
          <w:tcPr>
            <w:tcW w:w="2122" w:type="dxa"/>
            <w:tcBorders/>
          </w:tcPr>
          <w:p>
            <w:pPr>
              <w:pStyle w:val="Normal"/>
              <w:widowControl w:val="false"/>
              <w:spacing w:before="0" w:after="200"/>
              <w:rPr>
                <w:color w:val="000000"/>
                <w:sz w:val="20"/>
              </w:rPr>
            </w:pPr>
            <w:commentRangeStart w:id="6"/>
            <w:r>
              <w:rPr>
                <w:color w:val="000000"/>
                <w:sz w:val="20"/>
              </w:rPr>
              <w:t>UN/LOCODE</w:t>
            </w:r>
            <w:commentRangeEnd w:id="6"/>
            <w:r>
              <w:commentReference w:id="6"/>
            </w:r>
            <w:r>
              <w:rPr>
                <w:color w:val="000000"/>
                <w:sz w:val="20"/>
              </w:rPr>
            </w:r>
          </w:p>
        </w:tc>
        <w:tc>
          <w:tcPr>
            <w:tcW w:w="1985" w:type="dxa"/>
            <w:tcBorders/>
          </w:tcPr>
          <w:p>
            <w:pPr>
              <w:pStyle w:val="Normal"/>
              <w:widowControl w:val="false"/>
              <w:spacing w:before="0" w:after="200"/>
              <w:rPr>
                <w:sz w:val="20"/>
                <w:szCs w:val="20"/>
              </w:rPr>
            </w:pPr>
            <w:r>
              <w:rPr>
                <w:sz w:val="20"/>
                <w:szCs w:val="20"/>
              </w:rPr>
              <w:t>see technical design</w:t>
            </w:r>
          </w:p>
        </w:tc>
        <w:tc>
          <w:tcPr>
            <w:tcW w:w="719" w:type="dxa"/>
            <w:tcBorders/>
          </w:tcPr>
          <w:p>
            <w:pPr>
              <w:pStyle w:val="Normal"/>
              <w:widowControl w:val="false"/>
              <w:spacing w:before="0" w:after="200"/>
              <w:rPr>
                <w:color w:val="000000"/>
                <w:sz w:val="20"/>
              </w:rPr>
            </w:pPr>
            <w:r>
              <w:rPr>
                <w:color w:val="000000"/>
                <w:sz w:val="20"/>
              </w:rPr>
              <w:t>0..1</w:t>
            </w:r>
          </w:p>
        </w:tc>
        <w:tc>
          <w:tcPr>
            <w:tcW w:w="4809" w:type="dxa"/>
            <w:tcBorders/>
          </w:tcPr>
          <w:p>
            <w:pPr>
              <w:pStyle w:val="Normal"/>
              <w:widowControl w:val="false"/>
              <w:spacing w:before="0" w:after="200"/>
              <w:rPr>
                <w:color w:val="000000"/>
                <w:sz w:val="20"/>
              </w:rPr>
            </w:pPr>
            <w:r>
              <w:rPr>
                <w:color w:val="000000"/>
                <w:sz w:val="20"/>
              </w:rPr>
              <w:t>Code of defined object</w:t>
            </w:r>
          </w:p>
        </w:tc>
      </w:tr>
      <w:tr>
        <w:trPr/>
        <w:tc>
          <w:tcPr>
            <w:tcW w:w="2122" w:type="dxa"/>
            <w:tcBorders/>
          </w:tcPr>
          <w:p>
            <w:pPr>
              <w:pStyle w:val="Normal"/>
              <w:widowControl w:val="false"/>
              <w:spacing w:before="0" w:after="200"/>
              <w:rPr>
                <w:color w:val="000000"/>
                <w:sz w:val="20"/>
              </w:rPr>
            </w:pPr>
            <w:r>
              <w:rPr>
                <w:color w:val="000000"/>
                <w:sz w:val="20"/>
              </w:rPr>
              <w:t>TimePeriod</w:t>
            </w:r>
          </w:p>
        </w:tc>
        <w:tc>
          <w:tcPr>
            <w:tcW w:w="1985" w:type="dxa"/>
            <w:tcBorders/>
          </w:tcPr>
          <w:p>
            <w:pPr>
              <w:pStyle w:val="Normal"/>
              <w:widowControl w:val="false"/>
              <w:spacing w:before="0" w:after="200"/>
              <w:rPr>
                <w:sz w:val="20"/>
                <w:szCs w:val="20"/>
              </w:rPr>
            </w:pPr>
            <w:r>
              <w:rPr>
                <w:sz w:val="20"/>
                <w:szCs w:val="20"/>
              </w:rPr>
              <w:t>see technical design</w:t>
            </w:r>
          </w:p>
        </w:tc>
        <w:tc>
          <w:tcPr>
            <w:tcW w:w="719" w:type="dxa"/>
            <w:tcBorders/>
          </w:tcPr>
          <w:p>
            <w:pPr>
              <w:pStyle w:val="Normal"/>
              <w:widowControl w:val="false"/>
              <w:spacing w:before="0" w:after="200"/>
              <w:rPr>
                <w:color w:val="000000"/>
                <w:sz w:val="20"/>
              </w:rPr>
            </w:pPr>
            <w:r>
              <w:rPr>
                <w:color w:val="000000"/>
                <w:sz w:val="20"/>
              </w:rPr>
              <w:t>0..1</w:t>
            </w:r>
          </w:p>
        </w:tc>
        <w:tc>
          <w:tcPr>
            <w:tcW w:w="4809" w:type="dxa"/>
            <w:tcBorders/>
          </w:tcPr>
          <w:p>
            <w:pPr>
              <w:pStyle w:val="Normal"/>
              <w:widowControl w:val="false"/>
              <w:spacing w:before="0" w:after="200"/>
              <w:rPr>
                <w:color w:val="000000"/>
                <w:sz w:val="20"/>
              </w:rPr>
            </w:pPr>
            <w:r>
              <w:rPr>
                <w:color w:val="000000"/>
                <w:sz w:val="20"/>
              </w:rPr>
              <w:t>Time related to validity of information objects</w:t>
            </w:r>
          </w:p>
        </w:tc>
      </w:tr>
    </w:tbl>
    <w:tbl>
      <w:tblPr>
        <w:tblpPr w:bottomFromText="0" w:horzAnchor="margin" w:leftFromText="141" w:rightFromText="141" w:tblpX="0" w:tblpY="144" w:topFromText="0" w:vertAnchor="text"/>
        <w:tblW w:w="9638"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553"/>
        <w:gridCol w:w="2408"/>
        <w:gridCol w:w="994"/>
        <w:gridCol w:w="3682"/>
      </w:tblGrid>
      <w:tr>
        <w:trPr/>
        <w:tc>
          <w:tcPr>
            <w:tcW w:w="2553" w:type="dxa"/>
            <w:tcBorders/>
            <w:shd w:color="auto" w:fill="FFFFFF" w:val="pct30"/>
          </w:tcPr>
          <w:p>
            <w:pPr>
              <w:pStyle w:val="Normal"/>
              <w:widowControl w:val="false"/>
              <w:rPr>
                <w:b/>
                <w:b/>
                <w:color w:val="000000"/>
                <w:sz w:val="20"/>
              </w:rPr>
            </w:pPr>
            <w:r>
              <w:rPr>
                <w:b/>
                <w:color w:val="000000"/>
                <w:sz w:val="20"/>
              </w:rPr>
              <w:t>ReturnType (out)</w:t>
            </w:r>
          </w:p>
          <w:p>
            <w:pPr>
              <w:pStyle w:val="Normal"/>
              <w:widowControl w:val="false"/>
              <w:spacing w:before="0" w:after="200"/>
              <w:rPr>
                <w:color w:val="000000"/>
                <w:sz w:val="20"/>
              </w:rPr>
            </w:pPr>
            <w:r>
              <w:rPr>
                <w:color w:val="000000"/>
                <w:sz w:val="20"/>
              </w:rPr>
            </w:r>
          </w:p>
        </w:tc>
        <w:tc>
          <w:tcPr>
            <w:tcW w:w="2408" w:type="dxa"/>
            <w:tcBorders/>
            <w:shd w:color="auto" w:fill="FFFFFF" w:val="pct30"/>
          </w:tcPr>
          <w:p>
            <w:pPr>
              <w:pStyle w:val="Normal"/>
              <w:widowControl w:val="false"/>
              <w:spacing w:before="0" w:after="200"/>
              <w:rPr>
                <w:b/>
                <w:b/>
                <w:color w:val="000000"/>
                <w:sz w:val="20"/>
              </w:rPr>
            </w:pPr>
            <w:r>
              <w:rPr>
                <w:b/>
                <w:color w:val="000000"/>
                <w:sz w:val="20"/>
              </w:rPr>
              <w:t>Encoding</w:t>
            </w:r>
          </w:p>
        </w:tc>
        <w:tc>
          <w:tcPr>
            <w:tcW w:w="994" w:type="dxa"/>
            <w:tcBorders/>
            <w:shd w:color="auto" w:fill="FFFFFF" w:val="pct30"/>
          </w:tcPr>
          <w:p>
            <w:pPr>
              <w:pStyle w:val="Normal"/>
              <w:widowControl w:val="false"/>
              <w:spacing w:before="0" w:after="200"/>
              <w:rPr>
                <w:b/>
                <w:b/>
                <w:color w:val="000000"/>
                <w:sz w:val="20"/>
              </w:rPr>
            </w:pPr>
            <w:r>
              <w:rPr>
                <w:b/>
                <w:color w:val="000000"/>
                <w:sz w:val="20"/>
              </w:rPr>
              <w:t>Mult.</w:t>
            </w:r>
          </w:p>
        </w:tc>
        <w:tc>
          <w:tcPr>
            <w:tcW w:w="3682"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553" w:type="dxa"/>
            <w:tcBorders/>
          </w:tcPr>
          <w:p>
            <w:pPr>
              <w:pStyle w:val="Normal"/>
              <w:widowControl w:val="false"/>
              <w:spacing w:before="0" w:after="200"/>
              <w:rPr>
                <w:color w:val="000000"/>
                <w:sz w:val="20"/>
              </w:rPr>
            </w:pPr>
            <w:r>
              <w:rPr>
                <w:color w:val="000000"/>
                <w:sz w:val="20"/>
              </w:rPr>
              <w:t>List of Information Objects</w:t>
            </w:r>
          </w:p>
        </w:tc>
        <w:tc>
          <w:tcPr>
            <w:tcW w:w="2408" w:type="dxa"/>
            <w:tcBorders/>
          </w:tcPr>
          <w:p>
            <w:pPr>
              <w:pStyle w:val="Normal"/>
              <w:widowControl w:val="false"/>
              <w:spacing w:before="0" w:after="200"/>
              <w:rPr>
                <w:color w:val="000000"/>
                <w:sz w:val="20"/>
              </w:rPr>
            </w:pPr>
            <w:r>
              <w:rPr>
                <w:color w:val="000000"/>
                <w:sz w:val="20"/>
              </w:rPr>
              <w:t>List of &lt;</w:t>
            </w:r>
            <w:r>
              <w:rPr>
                <w:rFonts w:cs="Arial" w:ascii="Arial" w:hAnsi="Arial"/>
                <w:color w:val="000000"/>
                <w:sz w:val="20"/>
                <w:szCs w:val="20"/>
                <w:lang w:val="sv-SE"/>
              </w:rPr>
              <w:t xml:space="preserve"> S-124:Dataset</w:t>
            </w:r>
            <w:r>
              <w:rPr>
                <w:color w:val="000000"/>
                <w:sz w:val="20"/>
              </w:rPr>
              <w:t xml:space="preserve"> &gt;</w:t>
            </w:r>
          </w:p>
        </w:tc>
        <w:tc>
          <w:tcPr>
            <w:tcW w:w="994" w:type="dxa"/>
            <w:tcBorders/>
          </w:tcPr>
          <w:p>
            <w:pPr>
              <w:pStyle w:val="Normal"/>
              <w:widowControl w:val="false"/>
              <w:spacing w:before="0" w:after="200"/>
              <w:rPr>
                <w:color w:val="000000"/>
                <w:sz w:val="20"/>
              </w:rPr>
            </w:pPr>
            <w:r>
              <w:rPr>
                <w:color w:val="000000"/>
                <w:sz w:val="20"/>
              </w:rPr>
              <w:t>0..*</w:t>
            </w:r>
          </w:p>
        </w:tc>
        <w:tc>
          <w:tcPr>
            <w:tcW w:w="3682" w:type="dxa"/>
            <w:tcBorders/>
          </w:tcPr>
          <w:p>
            <w:pPr>
              <w:pStyle w:val="Normal"/>
              <w:widowControl w:val="false"/>
              <w:spacing w:before="0" w:after="200"/>
              <w:rPr>
                <w:color w:val="000000"/>
                <w:sz w:val="20"/>
              </w:rPr>
            </w:pPr>
            <w:r>
              <w:rPr>
                <w:color w:val="000000"/>
                <w:sz w:val="20"/>
              </w:rPr>
              <w:t>Information object(s) in return</w:t>
            </w:r>
          </w:p>
        </w:tc>
      </w:tr>
    </w:tbl>
    <w:p>
      <w:pPr>
        <w:pStyle w:val="Normal"/>
        <w:spacing w:before="0" w:after="0"/>
        <w:rPr>
          <w:rFonts w:ascii="Calibri" w:hAnsi="Calibri" w:eastAsia="Calibri" w:cs="Calibri"/>
          <w:b/>
          <w:b/>
          <w:color w:val="4F81BC"/>
          <w:kern w:val="2"/>
          <w:sz w:val="28"/>
          <w:szCs w:val="28"/>
        </w:rPr>
      </w:pPr>
      <w:r>
        <w:rPr>
          <w:rFonts w:eastAsia="Calibri" w:cs="Calibri" w:ascii="Calibri" w:hAnsi="Calibri"/>
          <w:b/>
          <w:color w:val="4F81BC"/>
          <w:kern w:val="2"/>
          <w:sz w:val="28"/>
          <w:szCs w:val="28"/>
        </w:rPr>
      </w:r>
      <w:bookmarkStart w:id="61" w:name="BKM_A85F1E85_BE96_44C3_A9B2_85DE44523C46"/>
      <w:bookmarkStart w:id="62" w:name="BKM_A85F1E85_BE96_44C3_A9B2_85DE44523C46"/>
      <w:bookmarkEnd w:id="62"/>
    </w:p>
    <w:p>
      <w:pPr>
        <w:pStyle w:val="Heading3"/>
        <w:ind w:left="720" w:hanging="720"/>
        <w:rPr/>
      </w:pPr>
      <w:bookmarkStart w:id="63" w:name="_Toc30495687"/>
      <w:r>
        <w:rPr/>
        <w:t>Dependency</w:t>
      </w:r>
      <w:bookmarkEnd w:id="63"/>
    </w:p>
    <w:p>
      <w:pPr>
        <w:pStyle w:val="Normal"/>
        <w:jc w:val="both"/>
        <w:rPr>
          <w:rStyle w:val="SubtleEmphasis"/>
        </w:rPr>
      </w:pPr>
      <w:r>
        <w:rPr>
          <w:rStyle w:val="SubtleEmphasis"/>
        </w:rPr>
        <w:t>ConsumerInterface</w:t>
      </w:r>
    </w:p>
    <w:p>
      <w:pPr>
        <w:pStyle w:val="ListParagraph"/>
        <w:numPr>
          <w:ilvl w:val="0"/>
          <w:numId w:val="10"/>
        </w:numPr>
        <w:jc w:val="both"/>
        <w:rPr>
          <w:lang w:val="en-US"/>
        </w:rPr>
      </w:pPr>
      <w:r>
        <w:rPr>
          <w:lang w:val="en-US"/>
        </w:rPr>
        <w:t>No dependency.</w:t>
      </w:r>
    </w:p>
    <w:p>
      <w:pPr>
        <w:pStyle w:val="Normal"/>
        <w:jc w:val="both"/>
        <w:rPr>
          <w:rStyle w:val="SubtleEmphasis"/>
        </w:rPr>
      </w:pPr>
      <w:r>
        <w:rPr>
          <w:rStyle w:val="SubtleEmphasis"/>
          <w:lang w:val="en-US"/>
        </w:rPr>
        <w:t xml:space="preserve">ExchangePattern </w:t>
      </w:r>
    </w:p>
    <w:p>
      <w:pPr>
        <w:pStyle w:val="ListParagraph"/>
        <w:numPr>
          <w:ilvl w:val="0"/>
          <w:numId w:val="10"/>
        </w:numPr>
        <w:rPr/>
      </w:pPr>
      <w:r>
        <w:rPr/>
        <w:t>REQUEST_RESPONSE</w:t>
      </w:r>
    </w:p>
    <w:p>
      <w:pPr>
        <w:pStyle w:val="Normal"/>
        <w:spacing w:before="0" w:after="0"/>
        <w:rPr>
          <w:rFonts w:ascii="Calibri" w:hAnsi="Calibri" w:eastAsia="Calibri" w:cs="Calibri"/>
          <w:b/>
          <w:b/>
          <w:color w:val="4F81BC"/>
          <w:kern w:val="2"/>
          <w:sz w:val="28"/>
          <w:szCs w:val="28"/>
        </w:rPr>
      </w:pPr>
      <w:r>
        <w:rPr>
          <w:rFonts w:eastAsia="Calibri" w:cs="Calibri" w:ascii="Calibri" w:hAnsi="Calibri"/>
          <w:b/>
          <w:color w:val="4F81BC"/>
          <w:kern w:val="2"/>
          <w:sz w:val="28"/>
          <w:szCs w:val="28"/>
        </w:rPr>
      </w:r>
    </w:p>
    <w:p>
      <w:pPr>
        <w:pStyle w:val="Normal"/>
        <w:spacing w:before="0" w:after="0"/>
        <w:rPr>
          <w:rFonts w:ascii="Calibri" w:hAnsi="Calibri" w:eastAsia="Calibri" w:cs="Calibri"/>
          <w:b/>
          <w:b/>
          <w:color w:val="4F81BC"/>
          <w:kern w:val="2"/>
          <w:sz w:val="28"/>
          <w:szCs w:val="28"/>
        </w:rPr>
      </w:pPr>
      <w:r>
        <w:rPr>
          <w:rFonts w:eastAsia="Calibri" w:cs="Calibri" w:ascii="Calibri" w:hAnsi="Calibri"/>
          <w:b/>
          <w:color w:val="4F81BC"/>
          <w:kern w:val="2"/>
          <w:sz w:val="28"/>
          <w:szCs w:val="28"/>
        </w:rPr>
      </w:r>
    </w:p>
    <w:p>
      <w:pPr>
        <w:pStyle w:val="Heading2"/>
        <w:rPr/>
      </w:pPr>
      <w:bookmarkStart w:id="64" w:name="_Toc30495688"/>
      <w:r>
        <w:rPr>
          <w:rFonts w:eastAsia="Calibri"/>
        </w:rPr>
        <w:t>Get List Interface</w:t>
      </w:r>
      <w:bookmarkEnd w:id="64"/>
    </w:p>
    <w:p>
      <w:pPr>
        <w:pStyle w:val="Normal"/>
        <w:jc w:val="both"/>
        <w:rPr>
          <w:color w:val="000000"/>
          <w:sz w:val="20"/>
        </w:rPr>
      </w:pPr>
      <w:r>
        <w:rPr/>
        <w:t>A list of accessible information is returned from this interface. The list contains reference to the identity it can be retrieved through the Get interface, a status and a short description</w:t>
      </w:r>
      <w:r>
        <w:rPr>
          <w:color w:val="000000"/>
          <w:sz w:val="20"/>
        </w:rPr>
        <w:t>.</w:t>
      </w:r>
    </w:p>
    <w:p>
      <w:pPr>
        <w:pStyle w:val="Normal"/>
        <w:jc w:val="both"/>
        <w:rPr>
          <w:color w:val="000000"/>
          <w:sz w:val="20"/>
          <w:lang w:val="en-US"/>
        </w:rPr>
      </w:pPr>
      <w:r>
        <w:rPr>
          <w:color w:val="000000"/>
          <w:sz w:val="20"/>
          <w:lang w:val="en-US"/>
        </w:rPr>
      </w:r>
    </w:p>
    <w:p>
      <w:pPr>
        <w:pStyle w:val="Heading3"/>
        <w:ind w:left="720" w:hanging="720"/>
        <w:rPr>
          <w:rFonts w:eastAsia="Calibri"/>
        </w:rPr>
      </w:pPr>
      <w:bookmarkStart w:id="65" w:name="_Toc30495689"/>
      <w:r>
        <w:rPr>
          <w:rFonts w:eastAsia="Calibri"/>
        </w:rPr>
        <w:t>Operation</w:t>
      </w:r>
      <w:bookmarkEnd w:id="65"/>
    </w:p>
    <w:p>
      <w:pPr>
        <w:pStyle w:val="Normal"/>
        <w:keepNext w:val="true"/>
        <w:jc w:val="center"/>
        <w:rPr/>
      </w:pPr>
      <w:r>
        <w:rPr/>
        <w:drawing>
          <wp:inline distT="0" distB="0" distL="0" distR="0">
            <wp:extent cx="4117340" cy="1797050"/>
            <wp:effectExtent l="0" t="0" r="0" b="0"/>
            <wp:docPr id="11" name="Bildobjekt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objekt 13" descr=""/>
                    <pic:cNvPicPr>
                      <a:picLocks noChangeAspect="1" noChangeArrowheads="1"/>
                    </pic:cNvPicPr>
                  </pic:nvPicPr>
                  <pic:blipFill>
                    <a:blip r:embed="rId12"/>
                    <a:stretch>
                      <a:fillRect/>
                    </a:stretch>
                  </pic:blipFill>
                  <pic:spPr bwMode="auto">
                    <a:xfrm>
                      <a:off x="0" y="0"/>
                      <a:ext cx="4117340" cy="1797050"/>
                    </a:xfrm>
                    <a:prstGeom prst="rect">
                      <a:avLst/>
                    </a:prstGeom>
                  </pic:spPr>
                </pic:pic>
              </a:graphicData>
            </a:graphic>
          </wp:inline>
        </w:drawing>
      </w:r>
    </w:p>
    <w:p>
      <w:pPr>
        <w:pStyle w:val="Caption1"/>
        <w:rPr/>
      </w:pPr>
      <w:bookmarkStart w:id="66" w:name="_Toc30495583"/>
      <w:r>
        <w:rPr/>
        <w:t xml:space="preserve">Figure </w:t>
      </w:r>
      <w:r>
        <w:rPr/>
        <w:fldChar w:fldCharType="begin"/>
      </w:r>
      <w:r>
        <w:rPr/>
        <w:instrText> SEQ Figure \* ARABIC </w:instrText>
      </w:r>
      <w:r>
        <w:rPr/>
        <w:fldChar w:fldCharType="separate"/>
      </w:r>
      <w:r>
        <w:rPr/>
        <w:t>7</w:t>
      </w:r>
      <w:r>
        <w:rPr/>
        <w:fldChar w:fldCharType="end"/>
      </w:r>
      <w:r>
        <w:rPr/>
        <w:t>: Get List Interface</w:t>
      </w:r>
      <w:bookmarkEnd w:id="66"/>
    </w:p>
    <w:p>
      <w:pPr>
        <w:pStyle w:val="Heading3"/>
        <w:ind w:left="720" w:hanging="720"/>
        <w:rPr>
          <w:rFonts w:eastAsia="Calibri"/>
        </w:rPr>
      </w:pPr>
      <w:bookmarkStart w:id="67" w:name="_Toc30495690"/>
      <w:r>
        <w:rPr>
          <w:rFonts w:eastAsia="Calibri"/>
        </w:rPr>
        <w:t>Operation Functionality</w:t>
      </w:r>
      <w:bookmarkEnd w:id="67"/>
    </w:p>
    <w:p>
      <w:pPr>
        <w:pStyle w:val="Normal"/>
        <w:rPr>
          <w:lang w:val="en-US"/>
        </w:rPr>
      </w:pPr>
      <w:r>
        <w:rPr>
          <w:lang w:val="en-US"/>
        </w:rPr>
        <w:t xml:space="preserve">The Get List interface should be used to get a list of available Navigational Warnings. These warnings are identified by their identifier, status and description. The list can also contain ‘sub-groups’ of warnings included in warnings. </w:t>
      </w:r>
    </w:p>
    <w:p>
      <w:pPr>
        <w:pStyle w:val="Heading3"/>
        <w:ind w:left="720" w:hanging="720"/>
        <w:rPr>
          <w:rFonts w:eastAsia="Calibri"/>
        </w:rPr>
      </w:pPr>
      <w:bookmarkStart w:id="68" w:name="_Toc30495691"/>
      <w:r>
        <w:rPr>
          <w:rFonts w:eastAsia="Calibri"/>
        </w:rPr>
        <w:t>Operation Parameters</w:t>
      </w:r>
      <w:bookmarkEnd w:id="68"/>
    </w:p>
    <w:p>
      <w:pPr>
        <w:pStyle w:val="Normal"/>
        <w:rPr>
          <w:color w:val="000000"/>
          <w:sz w:val="20"/>
        </w:rPr>
      </w:pPr>
      <w:r>
        <w:rPr>
          <w:color w:val="000000"/>
          <w:sz w:val="20"/>
        </w:rPr>
      </w:r>
    </w:p>
    <w:tbl>
      <w:tblPr>
        <w:tblW w:w="9437"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1926"/>
        <w:gridCol w:w="2125"/>
        <w:gridCol w:w="990"/>
        <w:gridCol w:w="4395"/>
      </w:tblGrid>
      <w:tr>
        <w:trPr/>
        <w:tc>
          <w:tcPr>
            <w:tcW w:w="1926" w:type="dxa"/>
            <w:tcBorders/>
            <w:shd w:color="auto" w:fill="FFFFFF" w:val="pct30"/>
          </w:tcPr>
          <w:p>
            <w:pPr>
              <w:pStyle w:val="Normal"/>
              <w:widowControl w:val="false"/>
              <w:spacing w:before="0" w:after="200"/>
              <w:rPr>
                <w:b/>
                <w:b/>
                <w:color w:val="000000"/>
                <w:sz w:val="20"/>
              </w:rPr>
            </w:pPr>
            <w:r>
              <w:rPr>
                <w:b/>
                <w:color w:val="000000"/>
                <w:sz w:val="20"/>
              </w:rPr>
              <w:t>Parameters (in)</w:t>
            </w:r>
          </w:p>
        </w:tc>
        <w:tc>
          <w:tcPr>
            <w:tcW w:w="2125" w:type="dxa"/>
            <w:tcBorders/>
            <w:shd w:color="auto" w:fill="FFFFFF" w:val="pct30"/>
          </w:tcPr>
          <w:p>
            <w:pPr>
              <w:pStyle w:val="Normal"/>
              <w:widowControl w:val="false"/>
              <w:spacing w:before="0" w:after="200"/>
              <w:rPr>
                <w:b/>
                <w:b/>
                <w:color w:val="000000"/>
                <w:sz w:val="20"/>
              </w:rPr>
            </w:pPr>
            <w:r>
              <w:rPr>
                <w:b/>
                <w:color w:val="000000"/>
                <w:sz w:val="20"/>
              </w:rPr>
              <w:t>Encoding</w:t>
            </w:r>
          </w:p>
        </w:tc>
        <w:tc>
          <w:tcPr>
            <w:tcW w:w="990" w:type="dxa"/>
            <w:tcBorders/>
            <w:shd w:color="auto" w:fill="FFFFFF" w:val="pct30"/>
          </w:tcPr>
          <w:p>
            <w:pPr>
              <w:pStyle w:val="Normal"/>
              <w:widowControl w:val="false"/>
              <w:spacing w:before="0" w:after="200"/>
              <w:rPr>
                <w:b/>
                <w:b/>
                <w:color w:val="000000"/>
                <w:sz w:val="20"/>
              </w:rPr>
            </w:pPr>
            <w:r>
              <w:rPr>
                <w:b/>
                <w:color w:val="000000"/>
                <w:sz w:val="20"/>
              </w:rPr>
              <w:t>Mult.</w:t>
            </w:r>
          </w:p>
        </w:tc>
        <w:tc>
          <w:tcPr>
            <w:tcW w:w="4395"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1926" w:type="dxa"/>
            <w:tcBorders/>
          </w:tcPr>
          <w:p>
            <w:pPr>
              <w:pStyle w:val="Normal"/>
              <w:widowControl w:val="false"/>
              <w:spacing w:before="0" w:after="200"/>
              <w:rPr>
                <w:color w:val="000000"/>
                <w:sz w:val="20"/>
              </w:rPr>
            </w:pPr>
            <w:r>
              <w:rPr>
                <w:color w:val="000000"/>
                <w:sz w:val="20"/>
              </w:rPr>
              <w:t>Geometry</w:t>
            </w:r>
          </w:p>
        </w:tc>
        <w:tc>
          <w:tcPr>
            <w:tcW w:w="2125" w:type="dxa"/>
            <w:tcBorders/>
          </w:tcPr>
          <w:p>
            <w:pPr>
              <w:pStyle w:val="Normal"/>
              <w:widowControl w:val="false"/>
              <w:spacing w:before="0" w:after="200"/>
              <w:rPr>
                <w:color w:val="000000"/>
                <w:sz w:val="20"/>
              </w:rPr>
            </w:pPr>
            <w:r>
              <w:rPr>
                <w:sz w:val="20"/>
                <w:szCs w:val="20"/>
              </w:rPr>
              <w:t>see technical design</w:t>
            </w:r>
          </w:p>
        </w:tc>
        <w:tc>
          <w:tcPr>
            <w:tcW w:w="990" w:type="dxa"/>
            <w:tcBorders/>
          </w:tcPr>
          <w:p>
            <w:pPr>
              <w:pStyle w:val="Normal"/>
              <w:widowControl w:val="false"/>
              <w:spacing w:before="0" w:after="200"/>
              <w:rPr>
                <w:color w:val="000000"/>
                <w:sz w:val="20"/>
              </w:rPr>
            </w:pPr>
            <w:r>
              <w:rPr>
                <w:color w:val="000000"/>
                <w:sz w:val="20"/>
              </w:rPr>
              <w:t>0..1</w:t>
            </w:r>
          </w:p>
        </w:tc>
        <w:tc>
          <w:tcPr>
            <w:tcW w:w="4395" w:type="dxa"/>
            <w:tcBorders/>
          </w:tcPr>
          <w:p>
            <w:pPr>
              <w:pStyle w:val="Normal"/>
              <w:widowControl w:val="false"/>
              <w:spacing w:before="0" w:after="200"/>
              <w:rPr>
                <w:color w:val="000000"/>
                <w:sz w:val="20"/>
              </w:rPr>
            </w:pPr>
            <w:r>
              <w:rPr>
                <w:color w:val="000000"/>
                <w:sz w:val="20"/>
              </w:rPr>
              <w:t>Geometry condition for geolocated information objects</w:t>
            </w:r>
          </w:p>
        </w:tc>
      </w:tr>
      <w:tr>
        <w:trPr/>
        <w:tc>
          <w:tcPr>
            <w:tcW w:w="1926" w:type="dxa"/>
            <w:tcBorders/>
          </w:tcPr>
          <w:p>
            <w:pPr>
              <w:pStyle w:val="Normal"/>
              <w:widowControl w:val="false"/>
              <w:spacing w:before="0" w:after="200"/>
              <w:rPr>
                <w:color w:val="000000"/>
                <w:sz w:val="20"/>
              </w:rPr>
            </w:pPr>
            <w:r>
              <w:rPr>
                <w:color w:val="000000"/>
                <w:sz w:val="20"/>
              </w:rPr>
              <w:t>AreaName</w:t>
            </w:r>
          </w:p>
        </w:tc>
        <w:tc>
          <w:tcPr>
            <w:tcW w:w="2125" w:type="dxa"/>
            <w:tcBorders/>
          </w:tcPr>
          <w:p>
            <w:pPr>
              <w:pStyle w:val="Normal"/>
              <w:widowControl w:val="false"/>
              <w:spacing w:before="0" w:after="200"/>
              <w:rPr>
                <w:color w:val="000000"/>
                <w:sz w:val="20"/>
              </w:rPr>
            </w:pPr>
            <w:r>
              <w:rPr>
                <w:sz w:val="20"/>
                <w:szCs w:val="20"/>
              </w:rPr>
              <w:t>see technical design</w:t>
            </w:r>
          </w:p>
        </w:tc>
        <w:tc>
          <w:tcPr>
            <w:tcW w:w="990" w:type="dxa"/>
            <w:tcBorders/>
          </w:tcPr>
          <w:p>
            <w:pPr>
              <w:pStyle w:val="Normal"/>
              <w:widowControl w:val="false"/>
              <w:spacing w:before="0" w:after="200"/>
              <w:rPr>
                <w:color w:val="000000"/>
                <w:sz w:val="20"/>
              </w:rPr>
            </w:pPr>
            <w:r>
              <w:rPr>
                <w:color w:val="000000"/>
                <w:sz w:val="20"/>
              </w:rPr>
              <w:t>0..1</w:t>
            </w:r>
          </w:p>
        </w:tc>
        <w:tc>
          <w:tcPr>
            <w:tcW w:w="4395" w:type="dxa"/>
            <w:tcBorders/>
          </w:tcPr>
          <w:p>
            <w:pPr>
              <w:pStyle w:val="Normal"/>
              <w:widowControl w:val="false"/>
              <w:spacing w:before="0" w:after="200"/>
              <w:rPr>
                <w:color w:val="000000"/>
                <w:sz w:val="20"/>
              </w:rPr>
            </w:pPr>
            <w:r>
              <w:rPr>
                <w:color w:val="000000"/>
                <w:sz w:val="20"/>
              </w:rPr>
              <w:t>Name of defined area</w:t>
            </w:r>
          </w:p>
        </w:tc>
      </w:tr>
      <w:tr>
        <w:trPr/>
        <w:tc>
          <w:tcPr>
            <w:tcW w:w="1926" w:type="dxa"/>
            <w:tcBorders/>
          </w:tcPr>
          <w:p>
            <w:pPr>
              <w:pStyle w:val="Normal"/>
              <w:widowControl w:val="false"/>
              <w:spacing w:before="0" w:after="200"/>
              <w:rPr>
                <w:color w:val="000000"/>
                <w:sz w:val="20"/>
              </w:rPr>
            </w:pPr>
            <w:r>
              <w:rPr>
                <w:color w:val="000000"/>
                <w:sz w:val="20"/>
              </w:rPr>
              <w:t>UN/LOCODE</w:t>
            </w:r>
          </w:p>
        </w:tc>
        <w:tc>
          <w:tcPr>
            <w:tcW w:w="2125" w:type="dxa"/>
            <w:tcBorders/>
          </w:tcPr>
          <w:p>
            <w:pPr>
              <w:pStyle w:val="Normal"/>
              <w:widowControl w:val="false"/>
              <w:spacing w:before="0" w:after="200"/>
              <w:rPr>
                <w:color w:val="000000"/>
                <w:sz w:val="20"/>
              </w:rPr>
            </w:pPr>
            <w:r>
              <w:rPr>
                <w:sz w:val="20"/>
                <w:szCs w:val="20"/>
              </w:rPr>
              <w:t>see technical design</w:t>
            </w:r>
          </w:p>
        </w:tc>
        <w:tc>
          <w:tcPr>
            <w:tcW w:w="990" w:type="dxa"/>
            <w:tcBorders/>
          </w:tcPr>
          <w:p>
            <w:pPr>
              <w:pStyle w:val="Normal"/>
              <w:widowControl w:val="false"/>
              <w:spacing w:before="0" w:after="200"/>
              <w:rPr>
                <w:color w:val="000000"/>
                <w:sz w:val="20"/>
              </w:rPr>
            </w:pPr>
            <w:r>
              <w:rPr>
                <w:color w:val="000000"/>
                <w:sz w:val="20"/>
              </w:rPr>
              <w:t>0..1</w:t>
            </w:r>
          </w:p>
        </w:tc>
        <w:tc>
          <w:tcPr>
            <w:tcW w:w="4395" w:type="dxa"/>
            <w:tcBorders/>
          </w:tcPr>
          <w:p>
            <w:pPr>
              <w:pStyle w:val="Normal"/>
              <w:widowControl w:val="false"/>
              <w:spacing w:before="0" w:after="200"/>
              <w:rPr>
                <w:color w:val="000000"/>
                <w:sz w:val="20"/>
              </w:rPr>
            </w:pPr>
            <w:r>
              <w:rPr>
                <w:color w:val="000000"/>
                <w:sz w:val="20"/>
              </w:rPr>
              <w:t>Code of defined object</w:t>
            </w:r>
          </w:p>
        </w:tc>
      </w:tr>
      <w:tr>
        <w:trPr/>
        <w:tc>
          <w:tcPr>
            <w:tcW w:w="1926" w:type="dxa"/>
            <w:tcBorders/>
          </w:tcPr>
          <w:p>
            <w:pPr>
              <w:pStyle w:val="Normal"/>
              <w:widowControl w:val="false"/>
              <w:spacing w:before="0" w:after="200"/>
              <w:rPr>
                <w:color w:val="000000"/>
                <w:sz w:val="20"/>
              </w:rPr>
            </w:pPr>
            <w:r>
              <w:rPr>
                <w:color w:val="000000"/>
                <w:sz w:val="20"/>
              </w:rPr>
              <w:t>TimePeriod</w:t>
            </w:r>
          </w:p>
        </w:tc>
        <w:tc>
          <w:tcPr>
            <w:tcW w:w="2125" w:type="dxa"/>
            <w:tcBorders/>
          </w:tcPr>
          <w:p>
            <w:pPr>
              <w:pStyle w:val="Normal"/>
              <w:widowControl w:val="false"/>
              <w:spacing w:before="0" w:after="200"/>
              <w:rPr>
                <w:color w:val="000000"/>
                <w:sz w:val="20"/>
              </w:rPr>
            </w:pPr>
            <w:r>
              <w:rPr>
                <w:sz w:val="20"/>
                <w:szCs w:val="20"/>
              </w:rPr>
              <w:t>see technical design</w:t>
            </w:r>
          </w:p>
        </w:tc>
        <w:tc>
          <w:tcPr>
            <w:tcW w:w="990" w:type="dxa"/>
            <w:tcBorders/>
          </w:tcPr>
          <w:p>
            <w:pPr>
              <w:pStyle w:val="Normal"/>
              <w:widowControl w:val="false"/>
              <w:spacing w:before="0" w:after="200"/>
              <w:rPr>
                <w:color w:val="000000"/>
                <w:sz w:val="20"/>
              </w:rPr>
            </w:pPr>
            <w:r>
              <w:rPr>
                <w:color w:val="000000"/>
                <w:sz w:val="20"/>
              </w:rPr>
              <w:t>0..1</w:t>
            </w:r>
          </w:p>
        </w:tc>
        <w:tc>
          <w:tcPr>
            <w:tcW w:w="4395" w:type="dxa"/>
            <w:tcBorders/>
          </w:tcPr>
          <w:p>
            <w:pPr>
              <w:pStyle w:val="Normal"/>
              <w:widowControl w:val="false"/>
              <w:spacing w:before="0" w:after="200"/>
              <w:rPr>
                <w:color w:val="000000"/>
                <w:sz w:val="20"/>
              </w:rPr>
            </w:pPr>
            <w:r>
              <w:rPr>
                <w:color w:val="000000"/>
                <w:sz w:val="20"/>
              </w:rPr>
              <w:t>Time related to validity of information objects</w:t>
            </w:r>
          </w:p>
        </w:tc>
      </w:tr>
    </w:tbl>
    <w:p>
      <w:pPr>
        <w:pStyle w:val="Normal"/>
        <w:rPr>
          <w:color w:val="000000"/>
          <w:sz w:val="20"/>
        </w:rPr>
      </w:pPr>
      <w:r>
        <w:rPr>
          <w:color w:val="000000"/>
          <w:sz w:val="20"/>
        </w:rPr>
      </w:r>
    </w:p>
    <w:tbl>
      <w:tblPr>
        <w:tblW w:w="9437"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631"/>
        <w:gridCol w:w="1705"/>
        <w:gridCol w:w="707"/>
        <w:gridCol w:w="4393"/>
      </w:tblGrid>
      <w:tr>
        <w:trPr/>
        <w:tc>
          <w:tcPr>
            <w:tcW w:w="2631" w:type="dxa"/>
            <w:tcBorders/>
            <w:shd w:color="auto" w:fill="FFFFFF" w:val="pct30"/>
          </w:tcPr>
          <w:p>
            <w:pPr>
              <w:pStyle w:val="Normal"/>
              <w:widowControl w:val="false"/>
              <w:spacing w:before="0" w:after="200"/>
              <w:rPr>
                <w:b/>
                <w:b/>
                <w:color w:val="000000"/>
                <w:sz w:val="20"/>
              </w:rPr>
            </w:pPr>
            <w:r>
              <w:rPr>
                <w:b/>
                <w:color w:val="000000"/>
                <w:sz w:val="20"/>
              </w:rPr>
              <w:t>ReturnType (out)</w:t>
            </w:r>
          </w:p>
        </w:tc>
        <w:tc>
          <w:tcPr>
            <w:tcW w:w="1705" w:type="dxa"/>
            <w:tcBorders/>
            <w:shd w:color="auto" w:fill="FFFFFF" w:val="pct30"/>
          </w:tcPr>
          <w:p>
            <w:pPr>
              <w:pStyle w:val="Normal"/>
              <w:widowControl w:val="false"/>
              <w:spacing w:before="0" w:after="200"/>
              <w:rPr>
                <w:b/>
                <w:b/>
                <w:color w:val="000000"/>
                <w:sz w:val="20"/>
              </w:rPr>
            </w:pPr>
            <w:r>
              <w:rPr>
                <w:b/>
                <w:color w:val="000000"/>
                <w:sz w:val="20"/>
              </w:rPr>
              <w:t>Encoding</w:t>
            </w:r>
          </w:p>
        </w:tc>
        <w:tc>
          <w:tcPr>
            <w:tcW w:w="707" w:type="dxa"/>
            <w:tcBorders/>
            <w:shd w:color="auto" w:fill="FFFFFF" w:val="pct30"/>
          </w:tcPr>
          <w:p>
            <w:pPr>
              <w:pStyle w:val="Normal"/>
              <w:widowControl w:val="false"/>
              <w:spacing w:before="0" w:after="200"/>
              <w:rPr>
                <w:b/>
                <w:b/>
                <w:color w:val="000000"/>
                <w:sz w:val="20"/>
              </w:rPr>
            </w:pPr>
            <w:r>
              <w:rPr>
                <w:b/>
                <w:color w:val="000000"/>
                <w:sz w:val="20"/>
              </w:rPr>
              <w:t>Mult.</w:t>
            </w:r>
          </w:p>
        </w:tc>
        <w:tc>
          <w:tcPr>
            <w:tcW w:w="4393"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631" w:type="dxa"/>
            <w:tcBorders/>
          </w:tcPr>
          <w:p>
            <w:pPr>
              <w:pStyle w:val="Normal"/>
              <w:widowControl w:val="false"/>
              <w:rPr>
                <w:sz w:val="20"/>
                <w:szCs w:val="20"/>
              </w:rPr>
            </w:pPr>
            <w:r>
              <w:rPr>
                <w:sz w:val="20"/>
                <w:szCs w:val="20"/>
              </w:rPr>
              <w:t>For each object:</w:t>
            </w:r>
          </w:p>
          <w:p>
            <w:pPr>
              <w:pStyle w:val="Normal"/>
              <w:widowControl w:val="false"/>
              <w:rPr>
                <w:sz w:val="20"/>
                <w:szCs w:val="20"/>
              </w:rPr>
            </w:pPr>
            <w:r>
              <w:rPr>
                <w:sz w:val="20"/>
                <w:szCs w:val="20"/>
              </w:rPr>
              <w:t>Reference</w:t>
            </w:r>
          </w:p>
          <w:p>
            <w:pPr>
              <w:pStyle w:val="Normal"/>
              <w:widowControl w:val="false"/>
              <w:rPr>
                <w:sz w:val="20"/>
                <w:szCs w:val="20"/>
              </w:rPr>
            </w:pPr>
            <w:r>
              <w:rPr>
                <w:sz w:val="20"/>
                <w:szCs w:val="20"/>
              </w:rPr>
              <w:t>S124 Identifier</w:t>
            </w:r>
          </w:p>
          <w:p>
            <w:pPr>
              <w:pStyle w:val="Normal"/>
              <w:widowControl w:val="false"/>
              <w:rPr>
                <w:sz w:val="20"/>
                <w:szCs w:val="20"/>
              </w:rPr>
            </w:pPr>
            <w:r>
              <w:rPr>
                <w:sz w:val="20"/>
                <w:szCs w:val="20"/>
              </w:rPr>
              <w:t>Status</w:t>
            </w:r>
          </w:p>
          <w:p>
            <w:pPr>
              <w:pStyle w:val="Normal"/>
              <w:widowControl w:val="false"/>
              <w:spacing w:before="0" w:after="200"/>
              <w:rPr>
                <w:color w:val="000000"/>
                <w:sz w:val="20"/>
              </w:rPr>
            </w:pPr>
            <w:r>
              <w:rPr>
                <w:sz w:val="20"/>
                <w:szCs w:val="20"/>
              </w:rPr>
              <w:t>Description of information object</w:t>
            </w:r>
          </w:p>
        </w:tc>
        <w:tc>
          <w:tcPr>
            <w:tcW w:w="1705" w:type="dxa"/>
            <w:tcBorders/>
          </w:tcPr>
          <w:p>
            <w:pPr>
              <w:pStyle w:val="Normal"/>
              <w:widowControl w:val="false"/>
              <w:spacing w:before="0" w:after="200"/>
              <w:rPr>
                <w:color w:val="000000"/>
                <w:sz w:val="20"/>
              </w:rPr>
            </w:pPr>
            <w:r>
              <w:rPr>
                <w:sz w:val="20"/>
                <w:szCs w:val="20"/>
              </w:rPr>
              <w:t>see technical design</w:t>
            </w:r>
          </w:p>
        </w:tc>
        <w:tc>
          <w:tcPr>
            <w:tcW w:w="707" w:type="dxa"/>
            <w:tcBorders/>
          </w:tcPr>
          <w:p>
            <w:pPr>
              <w:pStyle w:val="Normal"/>
              <w:widowControl w:val="false"/>
              <w:spacing w:before="0" w:after="200"/>
              <w:rPr>
                <w:color w:val="000000"/>
                <w:sz w:val="20"/>
              </w:rPr>
            </w:pPr>
            <w:r>
              <w:rPr>
                <w:color w:val="000000"/>
                <w:sz w:val="20"/>
              </w:rPr>
              <w:t>0..*</w:t>
            </w:r>
          </w:p>
        </w:tc>
        <w:tc>
          <w:tcPr>
            <w:tcW w:w="4393" w:type="dxa"/>
            <w:tcBorders/>
          </w:tcPr>
          <w:p>
            <w:pPr>
              <w:pStyle w:val="Normal"/>
              <w:widowControl w:val="false"/>
              <w:spacing w:before="0" w:after="200"/>
              <w:rPr>
                <w:color w:val="000000"/>
                <w:sz w:val="20"/>
              </w:rPr>
            </w:pPr>
            <w:r>
              <w:rPr>
                <w:color w:val="000000"/>
                <w:sz w:val="20"/>
              </w:rPr>
              <w:t>List of information objects available (with access), identified by identifier, status and short description</w:t>
            </w:r>
          </w:p>
        </w:tc>
      </w:tr>
    </w:tbl>
    <w:p>
      <w:pPr>
        <w:pStyle w:val="Heading3"/>
        <w:numPr>
          <w:ilvl w:val="0"/>
          <w:numId w:val="0"/>
        </w:numPr>
        <w:ind w:left="720" w:hanging="720"/>
        <w:rPr/>
      </w:pPr>
      <w:r>
        <w:rPr/>
      </w:r>
    </w:p>
    <w:p>
      <w:pPr>
        <w:pStyle w:val="Heading3"/>
        <w:ind w:left="720" w:hanging="720"/>
        <w:rPr/>
      </w:pPr>
      <w:bookmarkStart w:id="69" w:name="_Toc30495692"/>
      <w:r>
        <w:rPr/>
        <w:t>Dependency</w:t>
      </w:r>
      <w:bookmarkEnd w:id="69"/>
    </w:p>
    <w:p>
      <w:pPr>
        <w:pStyle w:val="Normal"/>
        <w:jc w:val="both"/>
        <w:rPr>
          <w:rStyle w:val="SubtleEmphasis"/>
        </w:rPr>
      </w:pPr>
      <w:r>
        <w:rPr>
          <w:rStyle w:val="SubtleEmphasis"/>
        </w:rPr>
        <w:t>ConsumerInterface</w:t>
      </w:r>
    </w:p>
    <w:p>
      <w:pPr>
        <w:pStyle w:val="ListParagraph"/>
        <w:numPr>
          <w:ilvl w:val="0"/>
          <w:numId w:val="10"/>
        </w:numPr>
        <w:jc w:val="both"/>
        <w:rPr>
          <w:lang w:val="en-US"/>
        </w:rPr>
      </w:pPr>
      <w:r>
        <w:rPr>
          <w:lang w:val="en-US"/>
        </w:rPr>
        <w:t>No dependency.</w:t>
      </w:r>
    </w:p>
    <w:p>
      <w:pPr>
        <w:pStyle w:val="Normal"/>
        <w:jc w:val="both"/>
        <w:rPr>
          <w:rStyle w:val="SubtleEmphasis"/>
        </w:rPr>
      </w:pPr>
      <w:r>
        <w:rPr>
          <w:rStyle w:val="SubtleEmphasis"/>
          <w:lang w:val="en-US"/>
        </w:rPr>
        <w:t xml:space="preserve">ExchangePattern </w:t>
      </w:r>
    </w:p>
    <w:p>
      <w:pPr>
        <w:pStyle w:val="ListParagraph"/>
        <w:numPr>
          <w:ilvl w:val="0"/>
          <w:numId w:val="10"/>
        </w:numPr>
        <w:rPr/>
      </w:pPr>
      <w:r>
        <w:rPr/>
        <w:t>REQUEST_RESPONSE</w:t>
      </w:r>
    </w:p>
    <w:p>
      <w:pPr>
        <w:pStyle w:val="Normal"/>
        <w:rPr>
          <w:color w:val="000000"/>
          <w:sz w:val="20"/>
        </w:rPr>
      </w:pPr>
      <w:r>
        <w:rPr>
          <w:color w:val="000000"/>
          <w:sz w:val="20"/>
        </w:rPr>
      </w:r>
    </w:p>
    <w:p>
      <w:pPr>
        <w:pStyle w:val="Normal"/>
        <w:rPr>
          <w:color w:val="000000"/>
          <w:sz w:val="20"/>
        </w:rPr>
      </w:pPr>
      <w:r>
        <w:rPr>
          <w:color w:val="000000"/>
          <w:sz w:val="20"/>
        </w:rPr>
      </w:r>
    </w:p>
    <w:p>
      <w:pPr>
        <w:pStyle w:val="Heading2"/>
        <w:rPr/>
      </w:pPr>
      <w:bookmarkStart w:id="70" w:name="_Toc30495693"/>
      <w:bookmarkStart w:id="71" w:name="BKM_16DE1D91_A07A_4868_91C1_22BAE40ACA79"/>
      <w:bookmarkEnd w:id="71"/>
      <w:r>
        <w:rPr>
          <w:rFonts w:eastAsia="Calibri"/>
        </w:rPr>
        <w:t>Subscribe Interface</w:t>
      </w:r>
      <w:bookmarkEnd w:id="70"/>
    </w:p>
    <w:p>
      <w:pPr>
        <w:pStyle w:val="Normal"/>
        <w:rPr/>
      </w:pPr>
      <w:r>
        <w:rPr/>
        <w:t>The purpose of the interface is to facilitate request subscription of Navigational Warnings, filtered by specific information according to parameters, or the information decided upon by information provider.</w:t>
      </w:r>
    </w:p>
    <w:p>
      <w:pPr>
        <w:pStyle w:val="Heading3"/>
        <w:ind w:left="720" w:hanging="720"/>
        <w:rPr>
          <w:rFonts w:eastAsia="Calibri"/>
        </w:rPr>
      </w:pPr>
      <w:bookmarkStart w:id="72" w:name="_Toc30495694"/>
      <w:r>
        <w:rPr>
          <w:rFonts w:eastAsia="Calibri"/>
        </w:rPr>
        <w:t>Operation</w:t>
      </w:r>
      <w:bookmarkEnd w:id="72"/>
    </w:p>
    <w:p>
      <w:pPr>
        <w:pStyle w:val="Normal"/>
        <w:keepNext w:val="true"/>
        <w:jc w:val="center"/>
        <w:rPr/>
      </w:pPr>
      <w:r>
        <w:rPr/>
        <w:drawing>
          <wp:inline distT="0" distB="0" distL="0" distR="0">
            <wp:extent cx="4189730" cy="2145665"/>
            <wp:effectExtent l="0" t="0" r="0" b="0"/>
            <wp:docPr id="12" name="Bildobjekt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objekt 15" descr=""/>
                    <pic:cNvPicPr>
                      <a:picLocks noChangeAspect="1" noChangeArrowheads="1"/>
                    </pic:cNvPicPr>
                  </pic:nvPicPr>
                  <pic:blipFill>
                    <a:blip r:embed="rId13"/>
                    <a:stretch>
                      <a:fillRect/>
                    </a:stretch>
                  </pic:blipFill>
                  <pic:spPr bwMode="auto">
                    <a:xfrm>
                      <a:off x="0" y="0"/>
                      <a:ext cx="4189730" cy="2145665"/>
                    </a:xfrm>
                    <a:prstGeom prst="rect">
                      <a:avLst/>
                    </a:prstGeom>
                  </pic:spPr>
                </pic:pic>
              </a:graphicData>
            </a:graphic>
          </wp:inline>
        </w:drawing>
      </w:r>
    </w:p>
    <w:p>
      <w:pPr>
        <w:pStyle w:val="Caption1"/>
        <w:rPr/>
      </w:pPr>
      <w:bookmarkStart w:id="73" w:name="_Toc30495584"/>
      <w:r>
        <w:rPr/>
        <w:t xml:space="preserve">Figure </w:t>
      </w:r>
      <w:r>
        <w:rPr/>
        <w:fldChar w:fldCharType="begin"/>
      </w:r>
      <w:r>
        <w:rPr/>
        <w:instrText> SEQ Figure \* ARABIC </w:instrText>
      </w:r>
      <w:r>
        <w:rPr/>
        <w:fldChar w:fldCharType="separate"/>
      </w:r>
      <w:r>
        <w:rPr/>
        <w:t>8</w:t>
      </w:r>
      <w:r>
        <w:rPr/>
        <w:fldChar w:fldCharType="end"/>
      </w:r>
      <w:r>
        <w:rPr/>
        <w:t>: Subscribe Interface</w:t>
      </w:r>
      <w:bookmarkEnd w:id="73"/>
    </w:p>
    <w:p>
      <w:pPr>
        <w:pStyle w:val="Heading3"/>
        <w:ind w:left="720" w:hanging="720"/>
        <w:rPr>
          <w:rFonts w:eastAsia="Calibri"/>
        </w:rPr>
      </w:pPr>
      <w:bookmarkStart w:id="74" w:name="_Toc30495695"/>
      <w:r>
        <w:rPr>
          <w:rFonts w:eastAsia="Calibri"/>
        </w:rPr>
        <w:t>Operation Functionality</w:t>
      </w:r>
      <w:bookmarkEnd w:id="74"/>
    </w:p>
    <w:p>
      <w:pPr>
        <w:pStyle w:val="Normal"/>
        <w:rPr/>
      </w:pPr>
      <w:r>
        <w:rPr/>
        <w:t>The Subscribe interface should be used to subscribe to Navigational Warnings. The specific NW-data is identified by the id parameter. The ids of Navigational Warnings can be retrieved by the Get List interface. If no id is specified, the consumer subscribes to updates on all NW-datasets, to subscribe on subgroups of warnings, their sub-group id needs to be provided.</w:t>
      </w:r>
    </w:p>
    <w:p>
      <w:pPr>
        <w:pStyle w:val="Heading3"/>
        <w:ind w:left="720" w:hanging="720"/>
        <w:rPr>
          <w:rFonts w:eastAsia="Calibri"/>
        </w:rPr>
      </w:pPr>
      <w:bookmarkStart w:id="75" w:name="_Toc30495696"/>
      <w:r>
        <w:rPr>
          <w:rFonts w:eastAsia="Calibri"/>
        </w:rPr>
        <w:t>Operation Parameters</w:t>
      </w:r>
      <w:bookmarkEnd w:id="75"/>
    </w:p>
    <w:p>
      <w:pPr>
        <w:pStyle w:val="Normal"/>
        <w:rPr>
          <w:color w:val="000000"/>
          <w:sz w:val="20"/>
        </w:rPr>
      </w:pPr>
      <w:r>
        <w:rPr>
          <w:color w:val="000000"/>
          <w:sz w:val="20"/>
        </w:rPr>
      </w:r>
    </w:p>
    <w:tbl>
      <w:tblPr>
        <w:tblW w:w="9000"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068"/>
        <w:gridCol w:w="2268"/>
        <w:gridCol w:w="704"/>
        <w:gridCol w:w="3959"/>
      </w:tblGrid>
      <w:tr>
        <w:trPr/>
        <w:tc>
          <w:tcPr>
            <w:tcW w:w="2068" w:type="dxa"/>
            <w:tcBorders/>
            <w:shd w:color="auto" w:fill="FFFFFF" w:val="pct30"/>
          </w:tcPr>
          <w:p>
            <w:pPr>
              <w:pStyle w:val="Normal"/>
              <w:widowControl w:val="false"/>
              <w:spacing w:before="0" w:after="200"/>
              <w:rPr>
                <w:b/>
                <w:b/>
                <w:color w:val="000000"/>
                <w:sz w:val="20"/>
              </w:rPr>
            </w:pPr>
            <w:r>
              <w:rPr>
                <w:b/>
                <w:color w:val="000000"/>
                <w:sz w:val="20"/>
              </w:rPr>
              <w:t>Parameters (in)</w:t>
            </w:r>
          </w:p>
        </w:tc>
        <w:tc>
          <w:tcPr>
            <w:tcW w:w="2268" w:type="dxa"/>
            <w:tcBorders/>
            <w:shd w:color="auto" w:fill="FFFFFF" w:val="pct30"/>
          </w:tcPr>
          <w:p>
            <w:pPr>
              <w:pStyle w:val="Normal"/>
              <w:widowControl w:val="false"/>
              <w:spacing w:before="0" w:after="200"/>
              <w:rPr>
                <w:b/>
                <w:b/>
                <w:color w:val="000000"/>
                <w:sz w:val="20"/>
              </w:rPr>
            </w:pPr>
            <w:r>
              <w:rPr>
                <w:b/>
                <w:color w:val="000000"/>
                <w:sz w:val="20"/>
              </w:rPr>
              <w:t>Encoding</w:t>
            </w:r>
          </w:p>
        </w:tc>
        <w:tc>
          <w:tcPr>
            <w:tcW w:w="704" w:type="dxa"/>
            <w:tcBorders/>
            <w:shd w:color="auto" w:fill="FFFFFF" w:val="pct30"/>
          </w:tcPr>
          <w:p>
            <w:pPr>
              <w:pStyle w:val="Normal"/>
              <w:widowControl w:val="false"/>
              <w:spacing w:before="0" w:after="200"/>
              <w:rPr>
                <w:b/>
                <w:b/>
                <w:color w:val="000000"/>
                <w:sz w:val="20"/>
              </w:rPr>
            </w:pPr>
            <w:r>
              <w:rPr>
                <w:b/>
                <w:color w:val="000000"/>
                <w:sz w:val="20"/>
              </w:rPr>
              <w:t>Mult.</w:t>
            </w:r>
          </w:p>
        </w:tc>
        <w:tc>
          <w:tcPr>
            <w:tcW w:w="3959"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068" w:type="dxa"/>
            <w:tcBorders/>
          </w:tcPr>
          <w:p>
            <w:pPr>
              <w:pStyle w:val="Normal"/>
              <w:widowControl w:val="false"/>
              <w:spacing w:before="0" w:after="200"/>
              <w:rPr>
                <w:color w:val="000000"/>
                <w:sz w:val="20"/>
              </w:rPr>
            </w:pPr>
            <w:r>
              <w:rPr>
                <w:color w:val="000000"/>
                <w:sz w:val="20"/>
              </w:rPr>
              <w:t>S124 Identifier</w:t>
            </w:r>
          </w:p>
        </w:tc>
        <w:tc>
          <w:tcPr>
            <w:tcW w:w="2268" w:type="dxa"/>
            <w:tcBorders/>
          </w:tcPr>
          <w:p>
            <w:pPr>
              <w:pStyle w:val="Normal"/>
              <w:widowControl w:val="false"/>
              <w:spacing w:before="0" w:after="200"/>
              <w:rPr>
                <w:color w:val="000000"/>
                <w:sz w:val="20"/>
              </w:rPr>
            </w:pPr>
            <w:r>
              <w:rPr>
                <w:sz w:val="20"/>
                <w:szCs w:val="20"/>
              </w:rPr>
              <w:t>see technical design</w:t>
            </w:r>
          </w:p>
        </w:tc>
        <w:tc>
          <w:tcPr>
            <w:tcW w:w="704" w:type="dxa"/>
            <w:tcBorders/>
          </w:tcPr>
          <w:p>
            <w:pPr>
              <w:pStyle w:val="Normal"/>
              <w:widowControl w:val="false"/>
              <w:spacing w:before="0" w:after="200"/>
              <w:rPr>
                <w:color w:val="000000"/>
                <w:sz w:val="20"/>
              </w:rPr>
            </w:pPr>
            <w:r>
              <w:rPr>
                <w:color w:val="000000"/>
                <w:sz w:val="20"/>
              </w:rPr>
              <w:t>0..1</w:t>
            </w:r>
          </w:p>
        </w:tc>
        <w:tc>
          <w:tcPr>
            <w:tcW w:w="3959" w:type="dxa"/>
            <w:tcBorders/>
          </w:tcPr>
          <w:p>
            <w:pPr>
              <w:pStyle w:val="Normal"/>
              <w:widowControl w:val="false"/>
              <w:spacing w:before="0" w:after="200"/>
              <w:rPr>
                <w:color w:val="000000"/>
                <w:sz w:val="20"/>
              </w:rPr>
            </w:pPr>
            <w:r>
              <w:rPr>
                <w:color w:val="000000"/>
                <w:sz w:val="20"/>
              </w:rPr>
              <w:t>Information object identifier which can be retrieved from the Get List interface</w:t>
            </w:r>
          </w:p>
        </w:tc>
      </w:tr>
      <w:tr>
        <w:trPr/>
        <w:tc>
          <w:tcPr>
            <w:tcW w:w="2068" w:type="dxa"/>
            <w:tcBorders/>
          </w:tcPr>
          <w:p>
            <w:pPr>
              <w:pStyle w:val="Normal"/>
              <w:widowControl w:val="false"/>
              <w:spacing w:before="0" w:after="200"/>
              <w:rPr>
                <w:color w:val="000000"/>
                <w:sz w:val="20"/>
              </w:rPr>
            </w:pPr>
            <w:r>
              <w:rPr>
                <w:color w:val="000000"/>
                <w:sz w:val="20"/>
              </w:rPr>
              <w:t>Status</w:t>
            </w:r>
          </w:p>
        </w:tc>
        <w:tc>
          <w:tcPr>
            <w:tcW w:w="2268" w:type="dxa"/>
            <w:tcBorders/>
          </w:tcPr>
          <w:p>
            <w:pPr>
              <w:pStyle w:val="Normal"/>
              <w:widowControl w:val="false"/>
              <w:spacing w:before="0" w:after="200"/>
              <w:rPr>
                <w:color w:val="000000"/>
                <w:sz w:val="20"/>
              </w:rPr>
            </w:pPr>
            <w:r>
              <w:rPr>
                <w:sz w:val="20"/>
                <w:szCs w:val="20"/>
              </w:rPr>
              <w:t>see technical design</w:t>
            </w:r>
          </w:p>
        </w:tc>
        <w:tc>
          <w:tcPr>
            <w:tcW w:w="704" w:type="dxa"/>
            <w:tcBorders/>
          </w:tcPr>
          <w:p>
            <w:pPr>
              <w:pStyle w:val="Normal"/>
              <w:widowControl w:val="false"/>
              <w:spacing w:before="0" w:after="200"/>
              <w:rPr>
                <w:color w:val="000000"/>
                <w:sz w:val="20"/>
              </w:rPr>
            </w:pPr>
            <w:r>
              <w:rPr>
                <w:color w:val="000000"/>
                <w:sz w:val="20"/>
              </w:rPr>
              <w:t>0..1</w:t>
            </w:r>
          </w:p>
        </w:tc>
        <w:tc>
          <w:tcPr>
            <w:tcW w:w="3959" w:type="dxa"/>
            <w:tcBorders/>
          </w:tcPr>
          <w:p>
            <w:pPr>
              <w:pStyle w:val="Normal"/>
              <w:widowControl w:val="false"/>
              <w:spacing w:before="0" w:after="200"/>
              <w:rPr>
                <w:color w:val="000000"/>
                <w:sz w:val="20"/>
              </w:rPr>
            </w:pPr>
            <w:r>
              <w:rPr>
                <w:color w:val="000000"/>
                <w:sz w:val="20"/>
              </w:rPr>
              <w:t>Status</w:t>
            </w:r>
          </w:p>
        </w:tc>
      </w:tr>
      <w:tr>
        <w:trPr/>
        <w:tc>
          <w:tcPr>
            <w:tcW w:w="2068" w:type="dxa"/>
            <w:tcBorders/>
          </w:tcPr>
          <w:p>
            <w:pPr>
              <w:pStyle w:val="Normal"/>
              <w:widowControl w:val="false"/>
              <w:spacing w:before="0" w:after="200"/>
              <w:rPr>
                <w:color w:val="000000"/>
                <w:sz w:val="20"/>
              </w:rPr>
            </w:pPr>
            <w:r>
              <w:rPr>
                <w:color w:val="000000"/>
                <w:sz w:val="20"/>
              </w:rPr>
              <w:t>Geometry</w:t>
            </w:r>
          </w:p>
        </w:tc>
        <w:tc>
          <w:tcPr>
            <w:tcW w:w="2268" w:type="dxa"/>
            <w:tcBorders/>
          </w:tcPr>
          <w:p>
            <w:pPr>
              <w:pStyle w:val="Normal"/>
              <w:widowControl w:val="false"/>
              <w:spacing w:before="0" w:after="200"/>
              <w:rPr>
                <w:color w:val="000000"/>
                <w:sz w:val="20"/>
              </w:rPr>
            </w:pPr>
            <w:r>
              <w:rPr>
                <w:sz w:val="20"/>
                <w:szCs w:val="20"/>
              </w:rPr>
              <w:t>see technical design</w:t>
            </w:r>
          </w:p>
        </w:tc>
        <w:tc>
          <w:tcPr>
            <w:tcW w:w="704" w:type="dxa"/>
            <w:tcBorders/>
          </w:tcPr>
          <w:p>
            <w:pPr>
              <w:pStyle w:val="Normal"/>
              <w:widowControl w:val="false"/>
              <w:spacing w:before="0" w:after="200"/>
              <w:rPr>
                <w:color w:val="000000"/>
                <w:sz w:val="20"/>
              </w:rPr>
            </w:pPr>
            <w:r>
              <w:rPr>
                <w:color w:val="000000"/>
                <w:sz w:val="20"/>
              </w:rPr>
              <w:t>0..1</w:t>
            </w:r>
          </w:p>
        </w:tc>
        <w:tc>
          <w:tcPr>
            <w:tcW w:w="3959" w:type="dxa"/>
            <w:tcBorders/>
          </w:tcPr>
          <w:p>
            <w:pPr>
              <w:pStyle w:val="Normal"/>
              <w:widowControl w:val="false"/>
              <w:spacing w:before="0" w:after="200"/>
              <w:rPr>
                <w:color w:val="000000"/>
                <w:sz w:val="20"/>
              </w:rPr>
            </w:pPr>
            <w:r>
              <w:rPr>
                <w:color w:val="000000"/>
                <w:sz w:val="20"/>
              </w:rPr>
              <w:t>Geometry condition for geolocated information objects</w:t>
            </w:r>
          </w:p>
        </w:tc>
      </w:tr>
      <w:tr>
        <w:trPr/>
        <w:tc>
          <w:tcPr>
            <w:tcW w:w="2068" w:type="dxa"/>
            <w:tcBorders/>
          </w:tcPr>
          <w:p>
            <w:pPr>
              <w:pStyle w:val="Normal"/>
              <w:widowControl w:val="false"/>
              <w:spacing w:before="0" w:after="200"/>
              <w:rPr>
                <w:color w:val="000000"/>
                <w:sz w:val="20"/>
              </w:rPr>
            </w:pPr>
            <w:r>
              <w:rPr>
                <w:color w:val="000000"/>
                <w:sz w:val="20"/>
              </w:rPr>
              <w:t>AreaName</w:t>
            </w:r>
          </w:p>
        </w:tc>
        <w:tc>
          <w:tcPr>
            <w:tcW w:w="2268" w:type="dxa"/>
            <w:tcBorders/>
          </w:tcPr>
          <w:p>
            <w:pPr>
              <w:pStyle w:val="Normal"/>
              <w:widowControl w:val="false"/>
              <w:spacing w:before="0" w:after="200"/>
              <w:rPr>
                <w:color w:val="000000"/>
                <w:sz w:val="20"/>
              </w:rPr>
            </w:pPr>
            <w:r>
              <w:rPr>
                <w:sz w:val="20"/>
                <w:szCs w:val="20"/>
              </w:rPr>
              <w:t>see technical design</w:t>
            </w:r>
          </w:p>
        </w:tc>
        <w:tc>
          <w:tcPr>
            <w:tcW w:w="704" w:type="dxa"/>
            <w:tcBorders/>
          </w:tcPr>
          <w:p>
            <w:pPr>
              <w:pStyle w:val="Normal"/>
              <w:widowControl w:val="false"/>
              <w:spacing w:before="0" w:after="200"/>
              <w:rPr>
                <w:color w:val="000000"/>
                <w:sz w:val="20"/>
              </w:rPr>
            </w:pPr>
            <w:r>
              <w:rPr>
                <w:color w:val="000000"/>
                <w:sz w:val="20"/>
              </w:rPr>
              <w:t>0..1</w:t>
            </w:r>
          </w:p>
        </w:tc>
        <w:tc>
          <w:tcPr>
            <w:tcW w:w="3959" w:type="dxa"/>
            <w:tcBorders/>
          </w:tcPr>
          <w:p>
            <w:pPr>
              <w:pStyle w:val="Normal"/>
              <w:widowControl w:val="false"/>
              <w:spacing w:before="0" w:after="200"/>
              <w:rPr>
                <w:color w:val="000000"/>
                <w:sz w:val="20"/>
              </w:rPr>
            </w:pPr>
            <w:r>
              <w:rPr>
                <w:color w:val="000000"/>
                <w:sz w:val="20"/>
              </w:rPr>
              <w:t>Name of defined area</w:t>
            </w:r>
          </w:p>
        </w:tc>
      </w:tr>
      <w:tr>
        <w:trPr/>
        <w:tc>
          <w:tcPr>
            <w:tcW w:w="2068" w:type="dxa"/>
            <w:tcBorders/>
          </w:tcPr>
          <w:p>
            <w:pPr>
              <w:pStyle w:val="Normal"/>
              <w:widowControl w:val="false"/>
              <w:spacing w:before="0" w:after="200"/>
              <w:rPr>
                <w:color w:val="000000"/>
                <w:sz w:val="20"/>
              </w:rPr>
            </w:pPr>
            <w:r>
              <w:rPr>
                <w:color w:val="000000"/>
                <w:sz w:val="20"/>
              </w:rPr>
              <w:t>UN/LOCODE</w:t>
            </w:r>
          </w:p>
        </w:tc>
        <w:tc>
          <w:tcPr>
            <w:tcW w:w="2268" w:type="dxa"/>
            <w:tcBorders/>
          </w:tcPr>
          <w:p>
            <w:pPr>
              <w:pStyle w:val="Normal"/>
              <w:widowControl w:val="false"/>
              <w:spacing w:before="0" w:after="200"/>
              <w:rPr>
                <w:sz w:val="20"/>
                <w:szCs w:val="20"/>
              </w:rPr>
            </w:pPr>
            <w:r>
              <w:rPr>
                <w:sz w:val="20"/>
                <w:szCs w:val="20"/>
              </w:rPr>
              <w:t>see technical design</w:t>
            </w:r>
          </w:p>
        </w:tc>
        <w:tc>
          <w:tcPr>
            <w:tcW w:w="704" w:type="dxa"/>
            <w:tcBorders/>
          </w:tcPr>
          <w:p>
            <w:pPr>
              <w:pStyle w:val="Normal"/>
              <w:widowControl w:val="false"/>
              <w:spacing w:before="0" w:after="200"/>
              <w:rPr>
                <w:color w:val="000000"/>
                <w:sz w:val="20"/>
              </w:rPr>
            </w:pPr>
            <w:r>
              <w:rPr>
                <w:color w:val="000000"/>
                <w:sz w:val="20"/>
              </w:rPr>
              <w:t>0..1</w:t>
            </w:r>
          </w:p>
        </w:tc>
        <w:tc>
          <w:tcPr>
            <w:tcW w:w="3959" w:type="dxa"/>
            <w:tcBorders/>
          </w:tcPr>
          <w:p>
            <w:pPr>
              <w:pStyle w:val="Normal"/>
              <w:widowControl w:val="false"/>
              <w:spacing w:before="0" w:after="200"/>
              <w:rPr>
                <w:color w:val="000000"/>
                <w:sz w:val="20"/>
              </w:rPr>
            </w:pPr>
            <w:r>
              <w:rPr>
                <w:color w:val="000000"/>
                <w:sz w:val="20"/>
              </w:rPr>
              <w:t>Code of defined object</w:t>
            </w:r>
          </w:p>
        </w:tc>
      </w:tr>
    </w:tbl>
    <w:p>
      <w:pPr>
        <w:pStyle w:val="Normal"/>
        <w:rPr>
          <w:color w:val="000000"/>
          <w:sz w:val="20"/>
        </w:rPr>
      </w:pPr>
      <w:r>
        <w:rPr>
          <w:color w:val="000000"/>
          <w:sz w:val="20"/>
        </w:rPr>
      </w:r>
    </w:p>
    <w:tbl>
      <w:tblPr>
        <w:tblW w:w="9000"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206"/>
        <w:gridCol w:w="2130"/>
        <w:gridCol w:w="884"/>
        <w:gridCol w:w="3779"/>
      </w:tblGrid>
      <w:tr>
        <w:trPr/>
        <w:tc>
          <w:tcPr>
            <w:tcW w:w="2206" w:type="dxa"/>
            <w:tcBorders/>
            <w:shd w:color="auto" w:fill="FFFFFF" w:val="pct30"/>
          </w:tcPr>
          <w:p>
            <w:pPr>
              <w:pStyle w:val="Normal"/>
              <w:widowControl w:val="false"/>
              <w:spacing w:before="0" w:after="200"/>
              <w:rPr>
                <w:b/>
                <w:b/>
                <w:color w:val="000000"/>
                <w:sz w:val="20"/>
              </w:rPr>
            </w:pPr>
            <w:r>
              <w:rPr>
                <w:b/>
                <w:color w:val="000000"/>
                <w:sz w:val="20"/>
              </w:rPr>
              <w:t>ReturnType (out)</w:t>
            </w:r>
          </w:p>
        </w:tc>
        <w:tc>
          <w:tcPr>
            <w:tcW w:w="2130" w:type="dxa"/>
            <w:tcBorders/>
            <w:shd w:color="auto" w:fill="FFFFFF" w:val="pct30"/>
          </w:tcPr>
          <w:p>
            <w:pPr>
              <w:pStyle w:val="Normal"/>
              <w:widowControl w:val="false"/>
              <w:spacing w:before="0" w:after="200"/>
              <w:rPr>
                <w:b/>
                <w:b/>
                <w:color w:val="000000"/>
                <w:sz w:val="20"/>
              </w:rPr>
            </w:pPr>
            <w:r>
              <w:rPr>
                <w:b/>
                <w:color w:val="000000"/>
                <w:sz w:val="20"/>
              </w:rPr>
              <w:t>Encoding</w:t>
            </w:r>
          </w:p>
        </w:tc>
        <w:tc>
          <w:tcPr>
            <w:tcW w:w="884" w:type="dxa"/>
            <w:tcBorders/>
            <w:shd w:color="auto" w:fill="FFFFFF" w:val="pct30"/>
          </w:tcPr>
          <w:p>
            <w:pPr>
              <w:pStyle w:val="Normal"/>
              <w:widowControl w:val="false"/>
              <w:spacing w:before="0" w:after="200"/>
              <w:rPr>
                <w:b/>
                <w:b/>
                <w:color w:val="000000"/>
                <w:sz w:val="20"/>
              </w:rPr>
            </w:pPr>
            <w:r>
              <w:rPr>
                <w:b/>
                <w:color w:val="000000"/>
                <w:sz w:val="20"/>
              </w:rPr>
              <w:t>Mult.</w:t>
            </w:r>
          </w:p>
        </w:tc>
        <w:tc>
          <w:tcPr>
            <w:tcW w:w="3779"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206" w:type="dxa"/>
            <w:tcBorders/>
          </w:tcPr>
          <w:p>
            <w:pPr>
              <w:pStyle w:val="Normal"/>
              <w:widowControl w:val="false"/>
              <w:spacing w:before="0" w:after="200"/>
              <w:rPr>
                <w:color w:val="000000"/>
                <w:sz w:val="20"/>
              </w:rPr>
            </w:pPr>
            <w:r>
              <w:rPr>
                <w:color w:val="000000"/>
                <w:sz w:val="20"/>
              </w:rPr>
              <w:t>Subscription Identifier</w:t>
            </w:r>
          </w:p>
        </w:tc>
        <w:tc>
          <w:tcPr>
            <w:tcW w:w="2130" w:type="dxa"/>
            <w:tcBorders/>
          </w:tcPr>
          <w:p>
            <w:pPr>
              <w:pStyle w:val="Normal"/>
              <w:widowControl w:val="false"/>
              <w:spacing w:before="0" w:after="200"/>
              <w:rPr>
                <w:color w:val="000000"/>
                <w:sz w:val="20"/>
              </w:rPr>
            </w:pPr>
            <w:r>
              <w:rPr>
                <w:sz w:val="20"/>
                <w:szCs w:val="20"/>
              </w:rPr>
              <w:t>see technical design</w:t>
            </w:r>
          </w:p>
        </w:tc>
        <w:tc>
          <w:tcPr>
            <w:tcW w:w="884" w:type="dxa"/>
            <w:tcBorders/>
          </w:tcPr>
          <w:p>
            <w:pPr>
              <w:pStyle w:val="Normal"/>
              <w:widowControl w:val="false"/>
              <w:spacing w:before="0" w:after="200"/>
              <w:rPr>
                <w:color w:val="000000"/>
                <w:sz w:val="20"/>
              </w:rPr>
            </w:pPr>
            <w:r>
              <w:rPr>
                <w:color w:val="000000"/>
                <w:sz w:val="20"/>
              </w:rPr>
              <w:t>0..1</w:t>
            </w:r>
          </w:p>
        </w:tc>
        <w:tc>
          <w:tcPr>
            <w:tcW w:w="3779" w:type="dxa"/>
            <w:tcBorders/>
          </w:tcPr>
          <w:p>
            <w:pPr>
              <w:pStyle w:val="Normal"/>
              <w:widowControl w:val="false"/>
              <w:rPr>
                <w:color w:val="000000"/>
                <w:sz w:val="20"/>
              </w:rPr>
            </w:pPr>
            <w:r>
              <w:rPr>
                <w:color w:val="000000"/>
                <w:sz w:val="20"/>
              </w:rPr>
              <w:t>Identifier for the created subscription, if authorized. To be used in remove subscription.</w:t>
            </w:r>
          </w:p>
          <w:p>
            <w:pPr>
              <w:pStyle w:val="Normal"/>
              <w:widowControl w:val="false"/>
              <w:spacing w:before="0" w:after="200"/>
              <w:rPr>
                <w:color w:val="000000"/>
                <w:sz w:val="20"/>
              </w:rPr>
            </w:pPr>
            <w:r>
              <w:rPr>
                <w:color w:val="000000"/>
                <w:sz w:val="20"/>
              </w:rPr>
              <w:t>If the subscription request corresponds to more than one information object, all information objects will be part of one subscription.</w:t>
            </w:r>
          </w:p>
        </w:tc>
      </w:tr>
    </w:tbl>
    <w:p>
      <w:pPr>
        <w:pStyle w:val="Normal"/>
        <w:spacing w:before="0" w:after="0"/>
        <w:rPr>
          <w:color w:val="000000"/>
          <w:sz w:val="20"/>
        </w:rPr>
      </w:pPr>
      <w:bookmarkStart w:id="76" w:name="BKM_1EA511C1_4014_4104_AE66_9C46F3B663AE"/>
      <w:bookmarkStart w:id="77" w:name="BKM_72322D86_DAE9_4F65_9777_8CAE5789DEE9"/>
      <w:bookmarkEnd w:id="77"/>
      <w:r>
        <w:rPr>
          <w:sz w:val="20"/>
        </w:rPr>
        <w:t xml:space="preserve"> </w:t>
      </w:r>
      <w:bookmarkEnd w:id="76"/>
    </w:p>
    <w:p>
      <w:pPr>
        <w:pStyle w:val="Normal"/>
        <w:rPr>
          <w:sz w:val="20"/>
        </w:rPr>
      </w:pPr>
      <w:r>
        <w:rPr>
          <w:sz w:val="20"/>
        </w:rPr>
      </w:r>
    </w:p>
    <w:p>
      <w:pPr>
        <w:pStyle w:val="Heading3"/>
        <w:ind w:left="720" w:hanging="720"/>
        <w:rPr/>
      </w:pPr>
      <w:bookmarkStart w:id="78" w:name="_Toc30495697"/>
      <w:r>
        <w:rPr/>
        <w:t>Dependency</w:t>
      </w:r>
      <w:bookmarkEnd w:id="78"/>
    </w:p>
    <w:p>
      <w:pPr>
        <w:pStyle w:val="Normal"/>
        <w:jc w:val="both"/>
        <w:rPr>
          <w:rStyle w:val="SubtleEmphasis"/>
        </w:rPr>
      </w:pPr>
      <w:r>
        <w:rPr>
          <w:rStyle w:val="SubtleEmphasis"/>
        </w:rPr>
        <w:t>ConsumerInterface</w:t>
      </w:r>
    </w:p>
    <w:p>
      <w:pPr>
        <w:pStyle w:val="ListParagraph"/>
        <w:numPr>
          <w:ilvl w:val="0"/>
          <w:numId w:val="8"/>
        </w:numPr>
        <w:jc w:val="both"/>
        <w:rPr/>
      </w:pPr>
      <w:r>
        <w:rPr/>
        <w:t>Upload</w:t>
      </w:r>
    </w:p>
    <w:p>
      <w:pPr>
        <w:pStyle w:val="ListParagraph"/>
        <w:numPr>
          <w:ilvl w:val="0"/>
          <w:numId w:val="8"/>
        </w:numPr>
        <w:jc w:val="both"/>
        <w:rPr/>
      </w:pPr>
      <w:r>
        <w:rPr/>
        <w:t>subscription Notification service interface</w:t>
      </w:r>
    </w:p>
    <w:p>
      <w:pPr>
        <w:pStyle w:val="Normal"/>
        <w:jc w:val="both"/>
        <w:rPr>
          <w:rStyle w:val="SubtleEmphasis"/>
        </w:rPr>
      </w:pPr>
      <w:bookmarkStart w:id="79" w:name="BKM_A74EDACE_58A3_4D2E_8C9E_350B3B4F4B9C"/>
      <w:bookmarkStart w:id="80" w:name="BKM_3586E3D8_43BC_4339_87B1_8B8D83226F68"/>
      <w:bookmarkEnd w:id="79"/>
      <w:bookmarkEnd w:id="80"/>
      <w:r>
        <w:rPr>
          <w:rStyle w:val="SubtleEmphasis"/>
          <w:lang w:val="en-US"/>
        </w:rPr>
        <w:t xml:space="preserve">ExchangePattern </w:t>
      </w:r>
    </w:p>
    <w:p>
      <w:pPr>
        <w:pStyle w:val="ListParagraph"/>
        <w:numPr>
          <w:ilvl w:val="0"/>
          <w:numId w:val="10"/>
        </w:numPr>
        <w:rPr>
          <w:lang w:val="en-US"/>
        </w:rPr>
      </w:pPr>
      <w:r>
        <w:rPr>
          <w:lang w:val="en-US"/>
        </w:rPr>
        <w:t>PUBLISH_SUBSCRIBE</w:t>
      </w:r>
    </w:p>
    <w:p>
      <w:pPr>
        <w:pStyle w:val="Normal"/>
        <w:jc w:val="both"/>
        <w:rPr>
          <w:color w:val="000000"/>
          <w:sz w:val="20"/>
          <w:lang w:val="en-US"/>
        </w:rPr>
      </w:pPr>
      <w:r>
        <w:rPr>
          <w:color w:val="000000"/>
          <w:sz w:val="20"/>
          <w:lang w:val="en-US"/>
        </w:rPr>
      </w:r>
    </w:p>
    <w:p>
      <w:pPr>
        <w:pStyle w:val="Heading2"/>
        <w:rPr/>
      </w:pPr>
      <w:bookmarkStart w:id="81" w:name="_Toc30495698"/>
      <w:r>
        <w:rPr>
          <w:rFonts w:eastAsia="Calibri"/>
        </w:rPr>
        <w:t>Remove Subscription Interface</w:t>
      </w:r>
      <w:bookmarkEnd w:id="81"/>
    </w:p>
    <w:p>
      <w:pPr>
        <w:pStyle w:val="Normal"/>
        <w:rPr/>
      </w:pPr>
      <w:r>
        <w:rPr/>
        <w:t>Subscription(s) can be removed either internally by information owner, or externally by the consumer using this interface.</w:t>
      </w:r>
    </w:p>
    <w:p>
      <w:pPr>
        <w:pStyle w:val="Heading3"/>
        <w:ind w:left="720" w:hanging="720"/>
        <w:rPr>
          <w:rFonts w:eastAsia="Calibri"/>
        </w:rPr>
      </w:pPr>
      <w:bookmarkStart w:id="82" w:name="_Toc30495699"/>
      <w:r>
        <w:rPr>
          <w:rFonts w:eastAsia="Calibri"/>
        </w:rPr>
        <w:t>Operation</w:t>
      </w:r>
      <w:bookmarkEnd w:id="82"/>
    </w:p>
    <w:p>
      <w:pPr>
        <w:pStyle w:val="Normal"/>
        <w:keepNext w:val="true"/>
        <w:jc w:val="center"/>
        <w:rPr/>
      </w:pPr>
      <w:r>
        <w:rPr/>
        <w:drawing>
          <wp:inline distT="0" distB="0" distL="0" distR="0">
            <wp:extent cx="3473450" cy="1929130"/>
            <wp:effectExtent l="0" t="0" r="0" b="0"/>
            <wp:docPr id="13" name="Bildobjekt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objekt 16" descr=""/>
                    <pic:cNvPicPr>
                      <a:picLocks noChangeAspect="1" noChangeArrowheads="1"/>
                    </pic:cNvPicPr>
                  </pic:nvPicPr>
                  <pic:blipFill>
                    <a:blip r:embed="rId14"/>
                    <a:stretch>
                      <a:fillRect/>
                    </a:stretch>
                  </pic:blipFill>
                  <pic:spPr bwMode="auto">
                    <a:xfrm>
                      <a:off x="0" y="0"/>
                      <a:ext cx="3473450" cy="1929130"/>
                    </a:xfrm>
                    <a:prstGeom prst="rect">
                      <a:avLst/>
                    </a:prstGeom>
                  </pic:spPr>
                </pic:pic>
              </a:graphicData>
            </a:graphic>
          </wp:inline>
        </w:drawing>
      </w:r>
    </w:p>
    <w:p>
      <w:pPr>
        <w:pStyle w:val="Caption1"/>
        <w:rPr/>
      </w:pPr>
      <w:bookmarkStart w:id="83" w:name="_Toc30495585"/>
      <w:r>
        <w:rPr/>
        <w:t xml:space="preserve">Figure </w:t>
      </w:r>
      <w:r>
        <w:rPr/>
        <w:fldChar w:fldCharType="begin"/>
      </w:r>
      <w:r>
        <w:rPr/>
        <w:instrText> SEQ Figure \* ARABIC </w:instrText>
      </w:r>
      <w:r>
        <w:rPr/>
        <w:fldChar w:fldCharType="separate"/>
      </w:r>
      <w:r>
        <w:rPr/>
        <w:t>9</w:t>
      </w:r>
      <w:r>
        <w:rPr/>
        <w:fldChar w:fldCharType="end"/>
      </w:r>
      <w:r>
        <w:rPr/>
        <w:t>: Remove Subscription Interface</w:t>
      </w:r>
      <w:bookmarkEnd w:id="83"/>
      <w:r>
        <w:rPr/>
        <w:t xml:space="preserve"> </w:t>
      </w:r>
    </w:p>
    <w:p>
      <w:pPr>
        <w:pStyle w:val="Heading3"/>
        <w:ind w:left="720" w:hanging="720"/>
        <w:rPr>
          <w:rFonts w:eastAsia="Calibri"/>
        </w:rPr>
      </w:pPr>
      <w:bookmarkStart w:id="84" w:name="_Toc30495700"/>
      <w:r>
        <w:rPr>
          <w:rFonts w:eastAsia="Calibri"/>
        </w:rPr>
        <w:t>Operation Functionality</w:t>
      </w:r>
      <w:bookmarkEnd w:id="84"/>
    </w:p>
    <w:p>
      <w:pPr>
        <w:pStyle w:val="Normal"/>
        <w:rPr/>
      </w:pPr>
      <w:r>
        <w:rPr/>
        <w:t>The Remove Subscription interface should be used to request removal of Subscription(s), which were created earlier through the Subscription Interface.</w:t>
      </w:r>
    </w:p>
    <w:p>
      <w:pPr>
        <w:pStyle w:val="Heading3"/>
        <w:ind w:left="720" w:hanging="720"/>
        <w:rPr>
          <w:rFonts w:eastAsia="Calibri"/>
        </w:rPr>
      </w:pPr>
      <w:bookmarkStart w:id="85" w:name="_Toc30495701"/>
      <w:r>
        <w:rPr>
          <w:rFonts w:eastAsia="Calibri"/>
        </w:rPr>
        <w:t>Operation Parameters</w:t>
      </w:r>
      <w:bookmarkEnd w:id="85"/>
    </w:p>
    <w:p>
      <w:pPr>
        <w:pStyle w:val="Normal"/>
        <w:rPr>
          <w:color w:val="000000"/>
          <w:sz w:val="20"/>
        </w:rPr>
      </w:pPr>
      <w:r>
        <w:rPr>
          <w:color w:val="000000"/>
          <w:sz w:val="20"/>
        </w:rPr>
      </w:r>
    </w:p>
    <w:tbl>
      <w:tblPr>
        <w:tblW w:w="9000"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610"/>
        <w:gridCol w:w="1440"/>
        <w:gridCol w:w="990"/>
        <w:gridCol w:w="3959"/>
      </w:tblGrid>
      <w:tr>
        <w:trPr/>
        <w:tc>
          <w:tcPr>
            <w:tcW w:w="2610" w:type="dxa"/>
            <w:tcBorders/>
            <w:shd w:color="auto" w:fill="FFFFFF" w:val="pct30"/>
          </w:tcPr>
          <w:p>
            <w:pPr>
              <w:pStyle w:val="Normal"/>
              <w:widowControl w:val="false"/>
              <w:spacing w:before="0" w:after="200"/>
              <w:rPr>
                <w:b/>
                <w:b/>
                <w:color w:val="000000"/>
                <w:sz w:val="20"/>
              </w:rPr>
            </w:pPr>
            <w:r>
              <w:rPr>
                <w:b/>
                <w:color w:val="000000"/>
                <w:sz w:val="20"/>
              </w:rPr>
              <w:t>Parameters (in)</w:t>
            </w:r>
          </w:p>
        </w:tc>
        <w:tc>
          <w:tcPr>
            <w:tcW w:w="1440" w:type="dxa"/>
            <w:tcBorders/>
            <w:shd w:color="auto" w:fill="FFFFFF" w:val="pct30"/>
          </w:tcPr>
          <w:p>
            <w:pPr>
              <w:pStyle w:val="Normal"/>
              <w:widowControl w:val="false"/>
              <w:spacing w:before="0" w:after="200"/>
              <w:rPr>
                <w:b/>
                <w:b/>
                <w:color w:val="000000"/>
                <w:sz w:val="20"/>
              </w:rPr>
            </w:pPr>
            <w:r>
              <w:rPr>
                <w:b/>
                <w:color w:val="000000"/>
                <w:sz w:val="20"/>
              </w:rPr>
              <w:t>Encoding</w:t>
            </w:r>
          </w:p>
        </w:tc>
        <w:tc>
          <w:tcPr>
            <w:tcW w:w="990" w:type="dxa"/>
            <w:tcBorders/>
            <w:shd w:color="auto" w:fill="FFFFFF" w:val="pct30"/>
          </w:tcPr>
          <w:p>
            <w:pPr>
              <w:pStyle w:val="Normal"/>
              <w:widowControl w:val="false"/>
              <w:spacing w:before="0" w:after="200"/>
              <w:rPr>
                <w:b/>
                <w:b/>
                <w:color w:val="000000"/>
                <w:sz w:val="20"/>
              </w:rPr>
            </w:pPr>
            <w:r>
              <w:rPr>
                <w:b/>
                <w:color w:val="000000"/>
                <w:sz w:val="20"/>
              </w:rPr>
              <w:t>Mult.</w:t>
            </w:r>
          </w:p>
        </w:tc>
        <w:tc>
          <w:tcPr>
            <w:tcW w:w="3959"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610" w:type="dxa"/>
            <w:tcBorders/>
          </w:tcPr>
          <w:p>
            <w:pPr>
              <w:pStyle w:val="Normal"/>
              <w:widowControl w:val="false"/>
              <w:spacing w:before="0" w:after="200"/>
              <w:rPr>
                <w:color w:val="000000"/>
                <w:sz w:val="20"/>
              </w:rPr>
            </w:pPr>
            <w:r>
              <w:rPr>
                <w:color w:val="000000"/>
                <w:sz w:val="20"/>
              </w:rPr>
              <w:t>SubscriptionIdentifier</w:t>
            </w:r>
          </w:p>
        </w:tc>
        <w:tc>
          <w:tcPr>
            <w:tcW w:w="1440" w:type="dxa"/>
            <w:tcBorders/>
          </w:tcPr>
          <w:p>
            <w:pPr>
              <w:pStyle w:val="Normal"/>
              <w:widowControl w:val="false"/>
              <w:spacing w:before="0" w:after="200"/>
              <w:rPr>
                <w:color w:val="000000"/>
                <w:sz w:val="20"/>
              </w:rPr>
            </w:pPr>
            <w:r>
              <w:rPr>
                <w:sz w:val="20"/>
                <w:szCs w:val="20"/>
              </w:rPr>
              <w:t>see technical design</w:t>
            </w:r>
          </w:p>
        </w:tc>
        <w:tc>
          <w:tcPr>
            <w:tcW w:w="990" w:type="dxa"/>
            <w:tcBorders/>
          </w:tcPr>
          <w:p>
            <w:pPr>
              <w:pStyle w:val="Normal"/>
              <w:widowControl w:val="false"/>
              <w:spacing w:before="0" w:after="200"/>
              <w:rPr>
                <w:color w:val="000000"/>
                <w:sz w:val="20"/>
              </w:rPr>
            </w:pPr>
            <w:r>
              <w:rPr>
                <w:color w:val="000000"/>
                <w:sz w:val="20"/>
              </w:rPr>
              <w:t>0..1</w:t>
            </w:r>
          </w:p>
        </w:tc>
        <w:tc>
          <w:tcPr>
            <w:tcW w:w="3959" w:type="dxa"/>
            <w:tcBorders/>
          </w:tcPr>
          <w:p>
            <w:pPr>
              <w:pStyle w:val="Normal"/>
              <w:widowControl w:val="false"/>
              <w:spacing w:before="0" w:after="200"/>
              <w:rPr>
                <w:color w:val="000000"/>
                <w:sz w:val="20"/>
              </w:rPr>
            </w:pPr>
            <w:r>
              <w:rPr>
                <w:color w:val="000000"/>
                <w:sz w:val="20"/>
              </w:rPr>
              <w:t>Specific identifier of the information object to remove subscription for. If no id entity provided, all subscriptions for the caller are removed.</w:t>
            </w:r>
          </w:p>
        </w:tc>
      </w:tr>
    </w:tbl>
    <w:p>
      <w:pPr>
        <w:pStyle w:val="Normal"/>
        <w:rPr>
          <w:color w:val="000000"/>
          <w:sz w:val="20"/>
        </w:rPr>
      </w:pPr>
      <w:r>
        <w:rPr>
          <w:color w:val="000000"/>
          <w:sz w:val="20"/>
        </w:rPr>
      </w:r>
    </w:p>
    <w:tbl>
      <w:tblPr>
        <w:tblW w:w="9000"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432"/>
        <w:gridCol w:w="1618"/>
        <w:gridCol w:w="1170"/>
        <w:gridCol w:w="3779"/>
      </w:tblGrid>
      <w:tr>
        <w:trPr/>
        <w:tc>
          <w:tcPr>
            <w:tcW w:w="2432" w:type="dxa"/>
            <w:tcBorders/>
            <w:shd w:color="auto" w:fill="FFFFFF" w:val="pct30"/>
          </w:tcPr>
          <w:p>
            <w:pPr>
              <w:pStyle w:val="Normal"/>
              <w:widowControl w:val="false"/>
              <w:spacing w:before="0" w:after="200"/>
              <w:rPr>
                <w:b/>
                <w:b/>
                <w:color w:val="000000"/>
                <w:sz w:val="20"/>
              </w:rPr>
            </w:pPr>
            <w:r>
              <w:rPr>
                <w:b/>
                <w:color w:val="000000"/>
                <w:sz w:val="20"/>
              </w:rPr>
              <w:t>ReturnType (out)</w:t>
            </w:r>
          </w:p>
        </w:tc>
        <w:tc>
          <w:tcPr>
            <w:tcW w:w="1618" w:type="dxa"/>
            <w:tcBorders/>
            <w:shd w:color="auto" w:fill="FFFFFF" w:val="pct30"/>
          </w:tcPr>
          <w:p>
            <w:pPr>
              <w:pStyle w:val="Normal"/>
              <w:widowControl w:val="false"/>
              <w:spacing w:before="0" w:after="200"/>
              <w:rPr>
                <w:b/>
                <w:b/>
                <w:color w:val="000000"/>
                <w:sz w:val="20"/>
              </w:rPr>
            </w:pPr>
            <w:r>
              <w:rPr>
                <w:b/>
                <w:color w:val="000000"/>
                <w:sz w:val="20"/>
              </w:rPr>
              <w:t>Encoding</w:t>
            </w:r>
          </w:p>
        </w:tc>
        <w:tc>
          <w:tcPr>
            <w:tcW w:w="1170" w:type="dxa"/>
            <w:tcBorders/>
            <w:shd w:color="auto" w:fill="FFFFFF" w:val="pct30"/>
          </w:tcPr>
          <w:p>
            <w:pPr>
              <w:pStyle w:val="Normal"/>
              <w:widowControl w:val="false"/>
              <w:spacing w:before="0" w:after="200"/>
              <w:rPr>
                <w:b/>
                <w:b/>
                <w:color w:val="000000"/>
                <w:sz w:val="20"/>
              </w:rPr>
            </w:pPr>
            <w:r>
              <w:rPr>
                <w:b/>
                <w:color w:val="000000"/>
                <w:sz w:val="20"/>
              </w:rPr>
              <w:t>Mult.</w:t>
            </w:r>
          </w:p>
        </w:tc>
        <w:tc>
          <w:tcPr>
            <w:tcW w:w="3779"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432" w:type="dxa"/>
            <w:tcBorders/>
          </w:tcPr>
          <w:p>
            <w:pPr>
              <w:pStyle w:val="Normal"/>
              <w:widowControl w:val="false"/>
              <w:spacing w:before="0" w:after="200"/>
              <w:rPr>
                <w:color w:val="000000"/>
                <w:sz w:val="20"/>
              </w:rPr>
            </w:pPr>
            <w:r>
              <w:rPr>
                <w:color w:val="000000"/>
                <w:sz w:val="20"/>
              </w:rPr>
              <w:t>Result from operation</w:t>
            </w:r>
          </w:p>
        </w:tc>
        <w:tc>
          <w:tcPr>
            <w:tcW w:w="1618" w:type="dxa"/>
            <w:tcBorders/>
          </w:tcPr>
          <w:p>
            <w:pPr>
              <w:pStyle w:val="Normal"/>
              <w:widowControl w:val="false"/>
              <w:spacing w:before="0" w:after="200"/>
              <w:rPr>
                <w:color w:val="000000"/>
                <w:sz w:val="20"/>
              </w:rPr>
            </w:pPr>
            <w:r>
              <w:rPr>
                <w:sz w:val="20"/>
                <w:szCs w:val="20"/>
              </w:rPr>
              <w:t>see technical design</w:t>
            </w:r>
          </w:p>
        </w:tc>
        <w:tc>
          <w:tcPr>
            <w:tcW w:w="1170" w:type="dxa"/>
            <w:tcBorders/>
          </w:tcPr>
          <w:p>
            <w:pPr>
              <w:pStyle w:val="Normal"/>
              <w:widowControl w:val="false"/>
              <w:spacing w:before="0" w:after="200"/>
              <w:rPr>
                <w:color w:val="000000"/>
                <w:sz w:val="20"/>
              </w:rPr>
            </w:pPr>
            <w:r>
              <w:rPr>
                <w:color w:val="000000"/>
                <w:sz w:val="20"/>
              </w:rPr>
              <w:t>0..1</w:t>
            </w:r>
          </w:p>
        </w:tc>
        <w:tc>
          <w:tcPr>
            <w:tcW w:w="3779" w:type="dxa"/>
            <w:tcBorders/>
          </w:tcPr>
          <w:p>
            <w:pPr>
              <w:pStyle w:val="Normal"/>
              <w:widowControl w:val="false"/>
              <w:spacing w:before="0" w:after="200"/>
              <w:rPr>
                <w:color w:val="000000"/>
                <w:sz w:val="20"/>
              </w:rPr>
            </w:pPr>
            <w:r>
              <w:rPr>
                <w:color w:val="000000"/>
                <w:sz w:val="20"/>
              </w:rPr>
              <w:t>Confirmation or error message</w:t>
            </w:r>
          </w:p>
        </w:tc>
      </w:tr>
    </w:tbl>
    <w:p>
      <w:pPr>
        <w:pStyle w:val="Normal"/>
        <w:rPr>
          <w:sz w:val="20"/>
        </w:rPr>
      </w:pPr>
      <w:r>
        <w:rPr>
          <w:sz w:val="20"/>
        </w:rPr>
      </w:r>
      <w:bookmarkStart w:id="86" w:name="BKM_8100085A_EF86_4537_BD1E_25C51D55B15B"/>
      <w:bookmarkStart w:id="87" w:name="BKM_8100085A_EF86_4537_BD1E_25C51D55B15B"/>
      <w:bookmarkEnd w:id="87"/>
    </w:p>
    <w:p>
      <w:pPr>
        <w:pStyle w:val="Normal"/>
        <w:jc w:val="center"/>
        <w:rPr>
          <w:color w:val="000000"/>
          <w:sz w:val="20"/>
        </w:rPr>
      </w:pPr>
      <w:r>
        <w:rPr>
          <w:sz w:val="20"/>
        </w:rPr>
        <w:t xml:space="preserve"> </w:t>
      </w:r>
    </w:p>
    <w:p>
      <w:pPr>
        <w:pStyle w:val="Heading3"/>
        <w:ind w:left="720" w:hanging="720"/>
        <w:rPr/>
      </w:pPr>
      <w:bookmarkStart w:id="88" w:name="_Toc30495702"/>
      <w:r>
        <w:rPr/>
        <w:t>Dependency</w:t>
      </w:r>
      <w:bookmarkEnd w:id="88"/>
    </w:p>
    <w:p>
      <w:pPr>
        <w:pStyle w:val="Normal"/>
        <w:jc w:val="both"/>
        <w:rPr>
          <w:rStyle w:val="SubtleEmphasis"/>
        </w:rPr>
      </w:pPr>
      <w:bookmarkStart w:id="89" w:name="BKM_6CFA5F09_6E1D_4C7A_9B2A_DE663A875BE9"/>
      <w:bookmarkStart w:id="90" w:name="BKM_C0A8920D_95D4_4E66_B8C1_2392BE5FC176"/>
      <w:bookmarkEnd w:id="89"/>
      <w:bookmarkEnd w:id="90"/>
      <w:r>
        <w:rPr>
          <w:rStyle w:val="SubtleEmphasis"/>
        </w:rPr>
        <w:t>ConsumerInterface</w:t>
      </w:r>
    </w:p>
    <w:p>
      <w:pPr>
        <w:pStyle w:val="ListParagraph"/>
        <w:numPr>
          <w:ilvl w:val="0"/>
          <w:numId w:val="9"/>
        </w:numPr>
        <w:jc w:val="both"/>
        <w:rPr/>
      </w:pPr>
      <w:r>
        <w:rPr/>
        <w:t>Subscription Notification service interface</w:t>
      </w:r>
    </w:p>
    <w:p>
      <w:pPr>
        <w:pStyle w:val="Normal"/>
        <w:jc w:val="both"/>
        <w:rPr>
          <w:rStyle w:val="SubtleEmphasis"/>
        </w:rPr>
      </w:pPr>
      <w:r>
        <w:rPr>
          <w:rStyle w:val="SubtleEmphasis"/>
          <w:lang w:val="en-US"/>
        </w:rPr>
        <w:t xml:space="preserve">ExchangePattern </w:t>
      </w:r>
    </w:p>
    <w:p>
      <w:pPr>
        <w:pStyle w:val="ListParagraph"/>
        <w:numPr>
          <w:ilvl w:val="0"/>
          <w:numId w:val="10"/>
        </w:numPr>
        <w:jc w:val="both"/>
        <w:rPr>
          <w:color w:val="000000"/>
          <w:sz w:val="20"/>
          <w:lang w:val="en-US"/>
        </w:rPr>
      </w:pPr>
      <w:r>
        <w:rPr>
          <w:lang w:val="en-US"/>
        </w:rPr>
        <w:t>ONE_WAY</w:t>
      </w:r>
    </w:p>
    <w:p>
      <w:pPr>
        <w:pStyle w:val="Normal"/>
        <w:rPr>
          <w:color w:val="000000"/>
          <w:sz w:val="20"/>
        </w:rPr>
      </w:pPr>
      <w:r>
        <w:rPr>
          <w:color w:val="000000"/>
          <w:sz w:val="20"/>
        </w:rPr>
      </w:r>
    </w:p>
    <w:p>
      <w:pPr>
        <w:pStyle w:val="Heading2"/>
        <w:rPr/>
      </w:pPr>
      <w:bookmarkStart w:id="91" w:name="_Toc30495703"/>
      <w:r>
        <w:rPr>
          <w:rFonts w:eastAsia="Calibri"/>
        </w:rPr>
        <w:t>Get Subscription List Interface</w:t>
      </w:r>
      <w:bookmarkEnd w:id="91"/>
    </w:p>
    <w:p>
      <w:pPr>
        <w:pStyle w:val="Normal"/>
        <w:rPr/>
      </w:pPr>
      <w:r>
        <w:rPr/>
        <w:t>A list of active subscriptions, can be retrieved through this interface.</w:t>
      </w:r>
    </w:p>
    <w:p>
      <w:pPr>
        <w:pStyle w:val="Normal"/>
        <w:rPr>
          <w:color w:val="000000"/>
          <w:sz w:val="20"/>
        </w:rPr>
      </w:pPr>
      <w:r>
        <w:rPr>
          <w:color w:val="000000"/>
          <w:sz w:val="20"/>
        </w:rPr>
      </w:r>
    </w:p>
    <w:p>
      <w:pPr>
        <w:pStyle w:val="Heading3"/>
        <w:ind w:left="720" w:hanging="720"/>
        <w:rPr>
          <w:rFonts w:eastAsia="Calibri"/>
        </w:rPr>
      </w:pPr>
      <w:bookmarkStart w:id="92" w:name="_Toc30495704"/>
      <w:r>
        <w:rPr>
          <w:rFonts w:eastAsia="Calibri"/>
        </w:rPr>
        <w:t>Operation</w:t>
      </w:r>
      <w:bookmarkEnd w:id="92"/>
    </w:p>
    <w:p>
      <w:pPr>
        <w:pStyle w:val="Normal"/>
        <w:keepNext w:val="true"/>
        <w:jc w:val="center"/>
        <w:rPr/>
      </w:pPr>
      <w:r>
        <w:rPr/>
        <w:drawing>
          <wp:inline distT="0" distB="0" distL="0" distR="0">
            <wp:extent cx="3424555" cy="1828800"/>
            <wp:effectExtent l="0" t="0" r="0" b="0"/>
            <wp:docPr id="14" name="Bildobjekt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objekt 17" descr=""/>
                    <pic:cNvPicPr>
                      <a:picLocks noChangeAspect="1" noChangeArrowheads="1"/>
                    </pic:cNvPicPr>
                  </pic:nvPicPr>
                  <pic:blipFill>
                    <a:blip r:embed="rId15"/>
                    <a:stretch>
                      <a:fillRect/>
                    </a:stretch>
                  </pic:blipFill>
                  <pic:spPr bwMode="auto">
                    <a:xfrm>
                      <a:off x="0" y="0"/>
                      <a:ext cx="3424555" cy="1828800"/>
                    </a:xfrm>
                    <a:prstGeom prst="rect">
                      <a:avLst/>
                    </a:prstGeom>
                  </pic:spPr>
                </pic:pic>
              </a:graphicData>
            </a:graphic>
          </wp:inline>
        </w:drawing>
      </w:r>
    </w:p>
    <w:p>
      <w:pPr>
        <w:pStyle w:val="Caption1"/>
        <w:rPr/>
      </w:pPr>
      <w:bookmarkStart w:id="93" w:name="_Toc30495586"/>
      <w:r>
        <w:rPr/>
        <w:t xml:space="preserve">Figure </w:t>
      </w:r>
      <w:r>
        <w:rPr/>
        <w:fldChar w:fldCharType="begin"/>
      </w:r>
      <w:r>
        <w:rPr/>
        <w:instrText> SEQ Figure \* ARABIC </w:instrText>
      </w:r>
      <w:r>
        <w:rPr/>
        <w:fldChar w:fldCharType="separate"/>
      </w:r>
      <w:r>
        <w:rPr/>
        <w:t>10</w:t>
      </w:r>
      <w:r>
        <w:rPr/>
        <w:fldChar w:fldCharType="end"/>
      </w:r>
      <w:r>
        <w:rPr/>
        <w:t>: Get Subscription List Interface</w:t>
      </w:r>
      <w:bookmarkEnd w:id="93"/>
    </w:p>
    <w:p>
      <w:pPr>
        <w:pStyle w:val="Heading3"/>
        <w:ind w:left="720" w:hanging="720"/>
        <w:rPr>
          <w:rFonts w:eastAsia="Calibri"/>
        </w:rPr>
      </w:pPr>
      <w:bookmarkStart w:id="94" w:name="_Toc30495705"/>
      <w:r>
        <w:rPr>
          <w:rFonts w:eastAsia="Calibri"/>
        </w:rPr>
        <w:t>Operation Functionality</w:t>
      </w:r>
      <w:bookmarkEnd w:id="94"/>
    </w:p>
    <w:p>
      <w:pPr>
        <w:pStyle w:val="Normal"/>
        <w:rPr/>
      </w:pPr>
      <w:r>
        <w:rPr/>
        <w:t xml:space="preserve">This interface should be used by service consumers to retrieve a list of all information objects (identified by their id) that the requesting client is subscribing to, using the Subscription interface. </w:t>
      </w:r>
    </w:p>
    <w:p>
      <w:pPr>
        <w:pStyle w:val="Heading3"/>
        <w:ind w:left="720" w:hanging="720"/>
        <w:rPr>
          <w:rFonts w:eastAsia="Calibri"/>
        </w:rPr>
      </w:pPr>
      <w:bookmarkStart w:id="95" w:name="_Toc30495706"/>
      <w:r>
        <w:rPr>
          <w:rFonts w:eastAsia="Calibri"/>
        </w:rPr>
        <w:t>Operation Parameters</w:t>
      </w:r>
      <w:bookmarkEnd w:id="95"/>
    </w:p>
    <w:p>
      <w:pPr>
        <w:pStyle w:val="Normal"/>
        <w:rPr>
          <w:color w:val="000000"/>
          <w:sz w:val="20"/>
        </w:rPr>
      </w:pPr>
      <w:r>
        <w:rPr>
          <w:color w:val="000000"/>
          <w:sz w:val="20"/>
        </w:rPr>
      </w:r>
    </w:p>
    <w:tbl>
      <w:tblPr>
        <w:tblW w:w="9000"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432"/>
        <w:gridCol w:w="1904"/>
        <w:gridCol w:w="884"/>
        <w:gridCol w:w="3779"/>
      </w:tblGrid>
      <w:tr>
        <w:trPr/>
        <w:tc>
          <w:tcPr>
            <w:tcW w:w="2432" w:type="dxa"/>
            <w:tcBorders/>
            <w:shd w:color="auto" w:fill="FFFFFF" w:val="pct30"/>
          </w:tcPr>
          <w:p>
            <w:pPr>
              <w:pStyle w:val="Normal"/>
              <w:widowControl w:val="false"/>
              <w:spacing w:before="0" w:after="200"/>
              <w:rPr>
                <w:b/>
                <w:b/>
                <w:color w:val="000000"/>
                <w:sz w:val="20"/>
              </w:rPr>
            </w:pPr>
            <w:r>
              <w:rPr>
                <w:b/>
                <w:color w:val="000000"/>
                <w:sz w:val="20"/>
              </w:rPr>
              <w:t>Parameters (in)</w:t>
            </w:r>
          </w:p>
        </w:tc>
        <w:tc>
          <w:tcPr>
            <w:tcW w:w="1904" w:type="dxa"/>
            <w:tcBorders/>
            <w:shd w:color="auto" w:fill="FFFFFF" w:val="pct30"/>
          </w:tcPr>
          <w:p>
            <w:pPr>
              <w:pStyle w:val="Normal"/>
              <w:widowControl w:val="false"/>
              <w:spacing w:before="0" w:after="200"/>
              <w:rPr>
                <w:b/>
                <w:b/>
                <w:color w:val="000000"/>
                <w:sz w:val="20"/>
              </w:rPr>
            </w:pPr>
            <w:r>
              <w:rPr>
                <w:b/>
                <w:color w:val="000000"/>
                <w:sz w:val="20"/>
              </w:rPr>
              <w:t>Encoding</w:t>
            </w:r>
          </w:p>
        </w:tc>
        <w:tc>
          <w:tcPr>
            <w:tcW w:w="884" w:type="dxa"/>
            <w:tcBorders/>
            <w:shd w:color="auto" w:fill="FFFFFF" w:val="pct30"/>
          </w:tcPr>
          <w:p>
            <w:pPr>
              <w:pStyle w:val="Normal"/>
              <w:widowControl w:val="false"/>
              <w:spacing w:before="0" w:after="200"/>
              <w:rPr>
                <w:b/>
                <w:b/>
                <w:color w:val="000000"/>
                <w:sz w:val="20"/>
              </w:rPr>
            </w:pPr>
            <w:r>
              <w:rPr>
                <w:b/>
                <w:color w:val="000000"/>
                <w:sz w:val="20"/>
              </w:rPr>
              <w:t>Mult.</w:t>
            </w:r>
          </w:p>
        </w:tc>
        <w:tc>
          <w:tcPr>
            <w:tcW w:w="3779"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432" w:type="dxa"/>
            <w:tcBorders/>
          </w:tcPr>
          <w:p>
            <w:pPr>
              <w:pStyle w:val="Normal"/>
              <w:widowControl w:val="false"/>
              <w:spacing w:before="0" w:after="200"/>
              <w:rPr>
                <w:color w:val="000000"/>
                <w:sz w:val="20"/>
              </w:rPr>
            </w:pPr>
            <w:r>
              <w:rPr>
                <w:color w:val="000000"/>
                <w:sz w:val="20"/>
              </w:rPr>
              <w:t>-</w:t>
            </w:r>
          </w:p>
        </w:tc>
        <w:tc>
          <w:tcPr>
            <w:tcW w:w="1904" w:type="dxa"/>
            <w:tcBorders/>
          </w:tcPr>
          <w:p>
            <w:pPr>
              <w:pStyle w:val="Normal"/>
              <w:widowControl w:val="false"/>
              <w:spacing w:before="0" w:after="200"/>
              <w:rPr>
                <w:color w:val="000000"/>
                <w:sz w:val="20"/>
              </w:rPr>
            </w:pPr>
            <w:r>
              <w:rPr>
                <w:color w:val="000000"/>
                <w:sz w:val="20"/>
              </w:rPr>
            </w:r>
          </w:p>
        </w:tc>
        <w:tc>
          <w:tcPr>
            <w:tcW w:w="884" w:type="dxa"/>
            <w:tcBorders/>
          </w:tcPr>
          <w:p>
            <w:pPr>
              <w:pStyle w:val="Normal"/>
              <w:widowControl w:val="false"/>
              <w:spacing w:before="0" w:after="200"/>
              <w:rPr>
                <w:color w:val="000000"/>
                <w:sz w:val="20"/>
              </w:rPr>
            </w:pPr>
            <w:r>
              <w:rPr>
                <w:color w:val="000000"/>
                <w:sz w:val="20"/>
              </w:rPr>
            </w:r>
          </w:p>
        </w:tc>
        <w:tc>
          <w:tcPr>
            <w:tcW w:w="3779" w:type="dxa"/>
            <w:tcBorders/>
          </w:tcPr>
          <w:p>
            <w:pPr>
              <w:pStyle w:val="Normal"/>
              <w:widowControl w:val="false"/>
              <w:spacing w:before="0" w:after="200"/>
              <w:rPr>
                <w:color w:val="000000"/>
                <w:sz w:val="20"/>
              </w:rPr>
            </w:pPr>
            <w:r>
              <w:rPr>
                <w:color w:val="000000"/>
                <w:sz w:val="20"/>
              </w:rPr>
            </w:r>
            <w:bookmarkStart w:id="96" w:name="BKM_6B94E37F_B136_455F_9179_EF66091A3F47"/>
            <w:bookmarkStart w:id="97" w:name="BKM_6B94E37F_B136_455F_9179_EF66091A3F47"/>
            <w:bookmarkEnd w:id="97"/>
          </w:p>
        </w:tc>
      </w:tr>
    </w:tbl>
    <w:p>
      <w:pPr>
        <w:pStyle w:val="Normal"/>
        <w:rPr>
          <w:sz w:val="20"/>
        </w:rPr>
      </w:pPr>
      <w:r>
        <w:rPr>
          <w:sz w:val="20"/>
        </w:rPr>
      </w:r>
    </w:p>
    <w:tbl>
      <w:tblPr>
        <w:tblW w:w="9000"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432"/>
        <w:gridCol w:w="1904"/>
        <w:gridCol w:w="884"/>
        <w:gridCol w:w="3779"/>
      </w:tblGrid>
      <w:tr>
        <w:trPr/>
        <w:tc>
          <w:tcPr>
            <w:tcW w:w="2432" w:type="dxa"/>
            <w:tcBorders/>
            <w:shd w:color="auto" w:fill="FFFFFF" w:val="pct30"/>
          </w:tcPr>
          <w:p>
            <w:pPr>
              <w:pStyle w:val="Normal"/>
              <w:widowControl w:val="false"/>
              <w:spacing w:before="0" w:after="200"/>
              <w:rPr>
                <w:b/>
                <w:b/>
                <w:color w:val="000000"/>
                <w:sz w:val="20"/>
              </w:rPr>
            </w:pPr>
            <w:r>
              <w:rPr>
                <w:b/>
                <w:color w:val="000000"/>
                <w:sz w:val="20"/>
              </w:rPr>
              <w:t>ReturnType (out)</w:t>
            </w:r>
          </w:p>
        </w:tc>
        <w:tc>
          <w:tcPr>
            <w:tcW w:w="1904" w:type="dxa"/>
            <w:tcBorders/>
            <w:shd w:color="auto" w:fill="FFFFFF" w:val="pct30"/>
          </w:tcPr>
          <w:p>
            <w:pPr>
              <w:pStyle w:val="Normal"/>
              <w:widowControl w:val="false"/>
              <w:spacing w:before="0" w:after="200"/>
              <w:rPr>
                <w:b/>
                <w:b/>
                <w:color w:val="000000"/>
                <w:sz w:val="20"/>
              </w:rPr>
            </w:pPr>
            <w:r>
              <w:rPr>
                <w:b/>
                <w:color w:val="000000"/>
                <w:sz w:val="20"/>
              </w:rPr>
              <w:t>Encoding</w:t>
            </w:r>
          </w:p>
        </w:tc>
        <w:tc>
          <w:tcPr>
            <w:tcW w:w="884" w:type="dxa"/>
            <w:tcBorders/>
            <w:shd w:color="auto" w:fill="FFFFFF" w:val="pct30"/>
          </w:tcPr>
          <w:p>
            <w:pPr>
              <w:pStyle w:val="Normal"/>
              <w:widowControl w:val="false"/>
              <w:spacing w:before="0" w:after="200"/>
              <w:rPr>
                <w:b/>
                <w:b/>
                <w:color w:val="000000"/>
                <w:sz w:val="20"/>
              </w:rPr>
            </w:pPr>
            <w:r>
              <w:rPr>
                <w:b/>
                <w:color w:val="000000"/>
                <w:sz w:val="20"/>
              </w:rPr>
              <w:t>Mult.</w:t>
            </w:r>
          </w:p>
        </w:tc>
        <w:tc>
          <w:tcPr>
            <w:tcW w:w="3779"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432" w:type="dxa"/>
            <w:tcBorders/>
          </w:tcPr>
          <w:p>
            <w:pPr>
              <w:pStyle w:val="Normal"/>
              <w:widowControl w:val="false"/>
              <w:spacing w:before="0" w:after="200"/>
              <w:rPr>
                <w:color w:val="000000"/>
                <w:sz w:val="20"/>
              </w:rPr>
            </w:pPr>
            <w:r>
              <w:rPr>
                <w:color w:val="000000"/>
                <w:sz w:val="20"/>
              </w:rPr>
              <w:t>SubscriptionIdentifier</w:t>
            </w:r>
          </w:p>
        </w:tc>
        <w:tc>
          <w:tcPr>
            <w:tcW w:w="1904" w:type="dxa"/>
            <w:tcBorders/>
          </w:tcPr>
          <w:p>
            <w:pPr>
              <w:pStyle w:val="Normal"/>
              <w:widowControl w:val="false"/>
              <w:spacing w:before="0" w:after="200"/>
              <w:rPr>
                <w:color w:val="000000"/>
                <w:sz w:val="20"/>
              </w:rPr>
            </w:pPr>
            <w:r>
              <w:rPr>
                <w:sz w:val="20"/>
                <w:szCs w:val="20"/>
              </w:rPr>
              <w:t>see technical design</w:t>
            </w:r>
          </w:p>
        </w:tc>
        <w:tc>
          <w:tcPr>
            <w:tcW w:w="884" w:type="dxa"/>
            <w:tcBorders/>
          </w:tcPr>
          <w:p>
            <w:pPr>
              <w:pStyle w:val="Normal"/>
              <w:widowControl w:val="false"/>
              <w:spacing w:before="0" w:after="200"/>
              <w:rPr>
                <w:color w:val="000000"/>
                <w:sz w:val="20"/>
              </w:rPr>
            </w:pPr>
            <w:r>
              <w:rPr>
                <w:color w:val="000000"/>
                <w:sz w:val="20"/>
              </w:rPr>
              <w:t>0..*</w:t>
            </w:r>
          </w:p>
        </w:tc>
        <w:tc>
          <w:tcPr>
            <w:tcW w:w="3779" w:type="dxa"/>
            <w:tcBorders/>
          </w:tcPr>
          <w:p>
            <w:pPr>
              <w:pStyle w:val="Normal"/>
              <w:widowControl w:val="false"/>
              <w:spacing w:before="0" w:after="200"/>
              <w:rPr>
                <w:color w:val="000000"/>
                <w:sz w:val="20"/>
              </w:rPr>
            </w:pPr>
            <w:r>
              <w:rPr>
                <w:color w:val="000000"/>
                <w:sz w:val="20"/>
              </w:rPr>
              <w:t>Identifier of the subscription.</w:t>
            </w:r>
          </w:p>
        </w:tc>
      </w:tr>
      <w:tr>
        <w:trPr/>
        <w:tc>
          <w:tcPr>
            <w:tcW w:w="2432" w:type="dxa"/>
            <w:tcBorders/>
          </w:tcPr>
          <w:p>
            <w:pPr>
              <w:pStyle w:val="Normal"/>
              <w:widowControl w:val="false"/>
              <w:spacing w:before="0" w:after="200"/>
              <w:rPr>
                <w:color w:val="000000"/>
                <w:sz w:val="20"/>
              </w:rPr>
            </w:pPr>
            <w:r>
              <w:rPr>
                <w:color w:val="000000"/>
                <w:sz w:val="20"/>
              </w:rPr>
              <w:t>Subscription Parameters</w:t>
            </w:r>
          </w:p>
        </w:tc>
        <w:tc>
          <w:tcPr>
            <w:tcW w:w="1904" w:type="dxa"/>
            <w:tcBorders/>
          </w:tcPr>
          <w:p>
            <w:pPr>
              <w:pStyle w:val="Normal"/>
              <w:widowControl w:val="false"/>
              <w:spacing w:before="0" w:after="200"/>
              <w:rPr>
                <w:color w:val="000000"/>
                <w:sz w:val="20"/>
              </w:rPr>
            </w:pPr>
            <w:r>
              <w:rPr>
                <w:sz w:val="20"/>
                <w:szCs w:val="20"/>
              </w:rPr>
              <w:t>see technical design</w:t>
            </w:r>
          </w:p>
        </w:tc>
        <w:tc>
          <w:tcPr>
            <w:tcW w:w="884" w:type="dxa"/>
            <w:tcBorders/>
          </w:tcPr>
          <w:p>
            <w:pPr>
              <w:pStyle w:val="Normal"/>
              <w:widowControl w:val="false"/>
              <w:spacing w:before="0" w:after="200"/>
              <w:rPr>
                <w:color w:val="000000"/>
                <w:sz w:val="20"/>
              </w:rPr>
            </w:pPr>
            <w:r>
              <w:rPr>
                <w:color w:val="000000"/>
                <w:sz w:val="20"/>
              </w:rPr>
              <w:t>0..*</w:t>
            </w:r>
          </w:p>
        </w:tc>
        <w:tc>
          <w:tcPr>
            <w:tcW w:w="3779" w:type="dxa"/>
            <w:tcBorders/>
          </w:tcPr>
          <w:p>
            <w:pPr>
              <w:pStyle w:val="Normal"/>
              <w:widowControl w:val="false"/>
              <w:spacing w:before="0" w:after="200"/>
              <w:rPr>
                <w:color w:val="000000"/>
                <w:sz w:val="20"/>
              </w:rPr>
            </w:pPr>
            <w:r>
              <w:rPr>
                <w:color w:val="000000"/>
                <w:sz w:val="20"/>
              </w:rPr>
              <w:t>Parameters used when creating subscription.</w:t>
            </w:r>
          </w:p>
        </w:tc>
      </w:tr>
    </w:tbl>
    <w:p>
      <w:pPr>
        <w:pStyle w:val="Normal"/>
        <w:rPr>
          <w:color w:val="000000"/>
          <w:sz w:val="20"/>
        </w:rPr>
      </w:pPr>
      <w:bookmarkStart w:id="98" w:name="BKM_6B0AA97A_F5D9_403D_942B_3453AD4EF357"/>
      <w:r>
        <w:rPr>
          <w:sz w:val="20"/>
        </w:rPr>
        <w:t xml:space="preserve"> </w:t>
      </w:r>
      <w:bookmarkEnd w:id="98"/>
    </w:p>
    <w:p>
      <w:pPr>
        <w:pStyle w:val="Heading3"/>
        <w:ind w:left="720" w:hanging="720"/>
        <w:rPr/>
      </w:pPr>
      <w:bookmarkStart w:id="99" w:name="_Toc30495707"/>
      <w:r>
        <w:rPr/>
        <w:t>Dependency</w:t>
      </w:r>
      <w:bookmarkStart w:id="100" w:name="BKM_A2E23F52_175E_4FF3_887A_EDBEEB02FDCE"/>
      <w:bookmarkStart w:id="101" w:name="BKM_950C1610_9635_4FEE_8B2B_D26D626888DA"/>
      <w:bookmarkEnd w:id="99"/>
      <w:bookmarkEnd w:id="100"/>
      <w:bookmarkEnd w:id="101"/>
    </w:p>
    <w:p>
      <w:pPr>
        <w:pStyle w:val="Normal"/>
        <w:jc w:val="both"/>
        <w:rPr>
          <w:rStyle w:val="SubtleEmphasis"/>
        </w:rPr>
      </w:pPr>
      <w:r>
        <w:rPr>
          <w:rStyle w:val="SubtleEmphasis"/>
        </w:rPr>
        <w:t>ConsumerInterface</w:t>
      </w:r>
    </w:p>
    <w:p>
      <w:pPr>
        <w:pStyle w:val="ListParagraph"/>
        <w:numPr>
          <w:ilvl w:val="0"/>
          <w:numId w:val="9"/>
        </w:numPr>
        <w:jc w:val="both"/>
        <w:rPr/>
      </w:pPr>
      <w:r>
        <w:rPr/>
        <w:t>No dependency.</w:t>
      </w:r>
    </w:p>
    <w:p>
      <w:pPr>
        <w:pStyle w:val="Normal"/>
        <w:jc w:val="both"/>
        <w:rPr>
          <w:rStyle w:val="SubtleEmphasis"/>
        </w:rPr>
      </w:pPr>
      <w:r>
        <w:rPr>
          <w:rStyle w:val="SubtleEmphasis"/>
          <w:lang w:val="en-US"/>
        </w:rPr>
        <w:t xml:space="preserve">ExchangePattern </w:t>
      </w:r>
    </w:p>
    <w:p>
      <w:pPr>
        <w:pStyle w:val="ListParagraph"/>
        <w:numPr>
          <w:ilvl w:val="0"/>
          <w:numId w:val="10"/>
        </w:numPr>
        <w:jc w:val="both"/>
        <w:rPr>
          <w:color w:val="000000"/>
          <w:sz w:val="20"/>
          <w:lang w:val="en-US"/>
        </w:rPr>
      </w:pPr>
      <w:r>
        <w:rPr>
          <w:lang w:val="en-US"/>
        </w:rPr>
        <w:t>REQUEST_RESPONSE</w:t>
      </w:r>
    </w:p>
    <w:p>
      <w:pPr>
        <w:pStyle w:val="Normal"/>
        <w:rPr>
          <w:color w:val="000000"/>
          <w:sz w:val="20"/>
        </w:rPr>
      </w:pPr>
      <w:r>
        <w:rPr>
          <w:color w:val="000000"/>
          <w:sz w:val="20"/>
        </w:rPr>
      </w:r>
    </w:p>
    <w:p>
      <w:pPr>
        <w:pStyle w:val="Normal"/>
        <w:spacing w:before="0" w:after="0"/>
        <w:rPr>
          <w:rFonts w:ascii="Calibri" w:hAnsi="Calibri" w:eastAsia="Calibri" w:cs="Calibri"/>
          <w:b/>
          <w:b/>
          <w:color w:val="4F81BC"/>
          <w:kern w:val="2"/>
          <w:sz w:val="28"/>
          <w:szCs w:val="28"/>
        </w:rPr>
      </w:pPr>
      <w:r>
        <w:rPr>
          <w:rFonts w:eastAsia="Calibri" w:cs="Calibri" w:ascii="Calibri" w:hAnsi="Calibri"/>
          <w:b/>
          <w:color w:val="4F81BC"/>
          <w:kern w:val="2"/>
          <w:sz w:val="28"/>
          <w:szCs w:val="28"/>
        </w:rPr>
      </w:r>
    </w:p>
    <w:p>
      <w:pPr>
        <w:pStyle w:val="Heading2"/>
        <w:rPr/>
      </w:pPr>
      <w:bookmarkStart w:id="102" w:name="_Toc30495708"/>
      <w:r>
        <w:rPr>
          <w:rFonts w:eastAsia="Calibri"/>
        </w:rPr>
        <w:t>Subscription Notification Interface</w:t>
      </w:r>
      <w:bookmarkEnd w:id="102"/>
    </w:p>
    <w:p>
      <w:pPr>
        <w:pStyle w:val="Normal"/>
        <w:rPr/>
      </w:pPr>
      <w:r>
        <w:rPr/>
        <w:t>The interface receives notifications when subscription is created or removed by information producer.</w:t>
      </w:r>
    </w:p>
    <w:p>
      <w:pPr>
        <w:pStyle w:val="Heading3"/>
        <w:ind w:left="720" w:hanging="720"/>
        <w:rPr>
          <w:rFonts w:eastAsia="Calibri"/>
        </w:rPr>
      </w:pPr>
      <w:bookmarkStart w:id="103" w:name="_Toc30495709"/>
      <w:r>
        <w:rPr>
          <w:rFonts w:eastAsia="Calibri"/>
        </w:rPr>
        <w:t>Operation</w:t>
      </w:r>
      <w:bookmarkEnd w:id="103"/>
    </w:p>
    <w:p>
      <w:pPr>
        <w:pStyle w:val="Normal"/>
        <w:keepNext w:val="true"/>
        <w:jc w:val="center"/>
        <w:rPr/>
      </w:pPr>
      <w:r>
        <w:rPr/>
        <w:drawing>
          <wp:inline distT="0" distB="0" distL="0" distR="0">
            <wp:extent cx="3838575" cy="1569720"/>
            <wp:effectExtent l="0" t="0" r="0" b="0"/>
            <wp:docPr id="15" name="Bildobjekt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ildobjekt 18" descr=""/>
                    <pic:cNvPicPr>
                      <a:picLocks noChangeAspect="1" noChangeArrowheads="1"/>
                    </pic:cNvPicPr>
                  </pic:nvPicPr>
                  <pic:blipFill>
                    <a:blip r:embed="rId16"/>
                    <a:stretch>
                      <a:fillRect/>
                    </a:stretch>
                  </pic:blipFill>
                  <pic:spPr bwMode="auto">
                    <a:xfrm>
                      <a:off x="0" y="0"/>
                      <a:ext cx="3838575" cy="1569720"/>
                    </a:xfrm>
                    <a:prstGeom prst="rect">
                      <a:avLst/>
                    </a:prstGeom>
                  </pic:spPr>
                </pic:pic>
              </a:graphicData>
            </a:graphic>
          </wp:inline>
        </w:drawing>
      </w:r>
    </w:p>
    <w:p>
      <w:pPr>
        <w:pStyle w:val="Caption1"/>
        <w:rPr/>
      </w:pPr>
      <w:bookmarkStart w:id="104" w:name="_Toc30495587"/>
      <w:r>
        <w:rPr/>
        <w:t xml:space="preserve">Figure </w:t>
      </w:r>
      <w:r>
        <w:rPr/>
        <w:fldChar w:fldCharType="begin"/>
      </w:r>
      <w:r>
        <w:rPr/>
        <w:instrText> SEQ Figure \* ARABIC </w:instrText>
      </w:r>
      <w:r>
        <w:rPr/>
        <w:fldChar w:fldCharType="separate"/>
      </w:r>
      <w:r>
        <w:rPr/>
        <w:t>11</w:t>
      </w:r>
      <w:r>
        <w:rPr/>
        <w:fldChar w:fldCharType="end"/>
      </w:r>
      <w:r>
        <w:rPr/>
        <w:t>: Subscription Notification Interface</w:t>
      </w:r>
      <w:bookmarkEnd w:id="104"/>
    </w:p>
    <w:p>
      <w:pPr>
        <w:pStyle w:val="Heading3"/>
        <w:ind w:left="720" w:hanging="720"/>
        <w:rPr>
          <w:rFonts w:eastAsia="Calibri"/>
        </w:rPr>
      </w:pPr>
      <w:bookmarkStart w:id="105" w:name="_Toc30495710"/>
      <w:r>
        <w:rPr>
          <w:rFonts w:eastAsia="Calibri"/>
        </w:rPr>
        <w:t>Operation Functionality</w:t>
      </w:r>
      <w:bookmarkEnd w:id="105"/>
    </w:p>
    <w:p>
      <w:pPr>
        <w:pStyle w:val="Normal"/>
        <w:rPr/>
      </w:pPr>
      <w:r>
        <w:rPr/>
        <w:t>The interface receives notifications when subscription is created or removed, either internally by information owner, or externally on request.</w:t>
      </w:r>
    </w:p>
    <w:p>
      <w:pPr>
        <w:pStyle w:val="Heading3"/>
        <w:ind w:left="720" w:hanging="720"/>
        <w:rPr>
          <w:rFonts w:eastAsia="Calibri"/>
        </w:rPr>
      </w:pPr>
      <w:bookmarkStart w:id="106" w:name="_Toc30495711"/>
      <w:r>
        <w:rPr>
          <w:rFonts w:eastAsia="Calibri"/>
        </w:rPr>
        <w:t>Operation Parameters</w:t>
      </w:r>
      <w:bookmarkEnd w:id="106"/>
    </w:p>
    <w:tbl>
      <w:tblPr>
        <w:tblW w:w="9000"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610"/>
        <w:gridCol w:w="1726"/>
        <w:gridCol w:w="704"/>
        <w:gridCol w:w="3959"/>
      </w:tblGrid>
      <w:tr>
        <w:trPr/>
        <w:tc>
          <w:tcPr>
            <w:tcW w:w="2610" w:type="dxa"/>
            <w:tcBorders/>
            <w:shd w:color="auto" w:fill="FFFFFF" w:val="pct30"/>
          </w:tcPr>
          <w:p>
            <w:pPr>
              <w:pStyle w:val="Normal"/>
              <w:widowControl w:val="false"/>
              <w:spacing w:before="0" w:after="200"/>
              <w:rPr>
                <w:b/>
                <w:b/>
                <w:color w:val="000000"/>
                <w:sz w:val="20"/>
              </w:rPr>
            </w:pPr>
            <w:r>
              <w:rPr>
                <w:b/>
                <w:color w:val="000000"/>
                <w:sz w:val="20"/>
              </w:rPr>
              <w:t>Parameters (in)</w:t>
            </w:r>
          </w:p>
        </w:tc>
        <w:tc>
          <w:tcPr>
            <w:tcW w:w="1726" w:type="dxa"/>
            <w:tcBorders/>
            <w:shd w:color="auto" w:fill="FFFFFF" w:val="pct30"/>
          </w:tcPr>
          <w:p>
            <w:pPr>
              <w:pStyle w:val="Normal"/>
              <w:widowControl w:val="false"/>
              <w:spacing w:before="0" w:after="200"/>
              <w:rPr>
                <w:b/>
                <w:b/>
                <w:color w:val="000000"/>
                <w:sz w:val="20"/>
              </w:rPr>
            </w:pPr>
            <w:r>
              <w:rPr>
                <w:b/>
                <w:color w:val="000000"/>
                <w:sz w:val="20"/>
              </w:rPr>
              <w:t>Encoding</w:t>
            </w:r>
          </w:p>
        </w:tc>
        <w:tc>
          <w:tcPr>
            <w:tcW w:w="704" w:type="dxa"/>
            <w:tcBorders/>
            <w:shd w:color="auto" w:fill="FFFFFF" w:val="pct30"/>
          </w:tcPr>
          <w:p>
            <w:pPr>
              <w:pStyle w:val="Normal"/>
              <w:widowControl w:val="false"/>
              <w:spacing w:before="0" w:after="200"/>
              <w:rPr>
                <w:b/>
                <w:b/>
                <w:color w:val="000000"/>
                <w:sz w:val="20"/>
              </w:rPr>
            </w:pPr>
            <w:r>
              <w:rPr>
                <w:b/>
                <w:color w:val="000000"/>
                <w:sz w:val="20"/>
              </w:rPr>
              <w:t>Mult.</w:t>
            </w:r>
          </w:p>
        </w:tc>
        <w:tc>
          <w:tcPr>
            <w:tcW w:w="3959"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610" w:type="dxa"/>
            <w:tcBorders/>
          </w:tcPr>
          <w:p>
            <w:pPr>
              <w:pStyle w:val="Normal"/>
              <w:widowControl w:val="false"/>
              <w:spacing w:before="0" w:after="200"/>
              <w:rPr>
                <w:color w:val="000000"/>
                <w:sz w:val="20"/>
              </w:rPr>
            </w:pPr>
            <w:r>
              <w:rPr>
                <w:color w:val="000000"/>
                <w:sz w:val="20"/>
              </w:rPr>
              <w:t>SubscriptionIdentifier</w:t>
            </w:r>
          </w:p>
        </w:tc>
        <w:tc>
          <w:tcPr>
            <w:tcW w:w="1726" w:type="dxa"/>
            <w:tcBorders/>
          </w:tcPr>
          <w:p>
            <w:pPr>
              <w:pStyle w:val="Normal"/>
              <w:widowControl w:val="false"/>
              <w:spacing w:before="0" w:after="200"/>
              <w:rPr>
                <w:color w:val="000000"/>
                <w:sz w:val="20"/>
              </w:rPr>
            </w:pPr>
            <w:r>
              <w:rPr>
                <w:sz w:val="20"/>
                <w:szCs w:val="20"/>
              </w:rPr>
              <w:t>see technical design</w:t>
            </w:r>
          </w:p>
        </w:tc>
        <w:tc>
          <w:tcPr>
            <w:tcW w:w="704" w:type="dxa"/>
            <w:tcBorders/>
          </w:tcPr>
          <w:p>
            <w:pPr>
              <w:pStyle w:val="Normal"/>
              <w:widowControl w:val="false"/>
              <w:spacing w:before="0" w:after="200"/>
              <w:rPr>
                <w:color w:val="000000"/>
                <w:sz w:val="20"/>
              </w:rPr>
            </w:pPr>
            <w:r>
              <w:rPr>
                <w:color w:val="000000"/>
                <w:sz w:val="20"/>
              </w:rPr>
              <w:t>1</w:t>
            </w:r>
          </w:p>
        </w:tc>
        <w:tc>
          <w:tcPr>
            <w:tcW w:w="3959" w:type="dxa"/>
            <w:tcBorders/>
          </w:tcPr>
          <w:p>
            <w:pPr>
              <w:pStyle w:val="Normal"/>
              <w:widowControl w:val="false"/>
              <w:spacing w:before="0" w:after="200"/>
              <w:rPr>
                <w:color w:val="000000"/>
                <w:sz w:val="20"/>
              </w:rPr>
            </w:pPr>
            <w:r>
              <w:rPr>
                <w:color w:val="000000"/>
                <w:sz w:val="20"/>
              </w:rPr>
              <w:t>Identifier of the subscription.</w:t>
            </w:r>
          </w:p>
        </w:tc>
      </w:tr>
      <w:tr>
        <w:trPr/>
        <w:tc>
          <w:tcPr>
            <w:tcW w:w="2610" w:type="dxa"/>
            <w:tcBorders/>
          </w:tcPr>
          <w:p>
            <w:pPr>
              <w:pStyle w:val="Normal"/>
              <w:widowControl w:val="false"/>
              <w:spacing w:before="0" w:after="200"/>
              <w:rPr>
                <w:color w:val="000000"/>
                <w:sz w:val="20"/>
              </w:rPr>
            </w:pPr>
            <w:r>
              <w:rPr>
                <w:color w:val="000000"/>
                <w:sz w:val="20"/>
              </w:rPr>
              <w:t>Event</w:t>
            </w:r>
          </w:p>
        </w:tc>
        <w:tc>
          <w:tcPr>
            <w:tcW w:w="1726" w:type="dxa"/>
            <w:tcBorders/>
          </w:tcPr>
          <w:p>
            <w:pPr>
              <w:pStyle w:val="Normal"/>
              <w:widowControl w:val="false"/>
              <w:spacing w:before="0" w:after="200"/>
              <w:rPr>
                <w:color w:val="000000"/>
                <w:sz w:val="20"/>
              </w:rPr>
            </w:pPr>
            <w:r>
              <w:rPr>
                <w:sz w:val="20"/>
                <w:szCs w:val="20"/>
              </w:rPr>
              <w:t>see technical design</w:t>
            </w:r>
          </w:p>
        </w:tc>
        <w:tc>
          <w:tcPr>
            <w:tcW w:w="704" w:type="dxa"/>
            <w:tcBorders/>
          </w:tcPr>
          <w:p>
            <w:pPr>
              <w:pStyle w:val="Normal"/>
              <w:widowControl w:val="false"/>
              <w:spacing w:before="0" w:after="200"/>
              <w:rPr>
                <w:color w:val="000000"/>
                <w:sz w:val="20"/>
              </w:rPr>
            </w:pPr>
            <w:r>
              <w:rPr>
                <w:color w:val="000000"/>
                <w:sz w:val="20"/>
              </w:rPr>
              <w:t>1</w:t>
            </w:r>
          </w:p>
        </w:tc>
        <w:tc>
          <w:tcPr>
            <w:tcW w:w="3959" w:type="dxa"/>
            <w:tcBorders/>
          </w:tcPr>
          <w:p>
            <w:pPr>
              <w:pStyle w:val="Normal"/>
              <w:widowControl w:val="false"/>
              <w:spacing w:before="0" w:after="200"/>
              <w:rPr>
                <w:color w:val="000000"/>
                <w:sz w:val="20"/>
              </w:rPr>
            </w:pPr>
            <w:r>
              <w:rPr>
                <w:color w:val="000000"/>
                <w:sz w:val="20"/>
              </w:rPr>
              <w:t>Type of event; Create, Delete</w:t>
            </w:r>
          </w:p>
        </w:tc>
      </w:tr>
    </w:tbl>
    <w:p>
      <w:pPr>
        <w:pStyle w:val="Normal"/>
        <w:rPr>
          <w:color w:val="000000"/>
          <w:sz w:val="20"/>
        </w:rPr>
      </w:pPr>
      <w:r>
        <w:rPr>
          <w:color w:val="000000"/>
          <w:sz w:val="20"/>
        </w:rPr>
      </w:r>
    </w:p>
    <w:tbl>
      <w:tblPr>
        <w:tblW w:w="9000"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635"/>
        <w:gridCol w:w="1701"/>
        <w:gridCol w:w="884"/>
        <w:gridCol w:w="3779"/>
      </w:tblGrid>
      <w:tr>
        <w:trPr/>
        <w:tc>
          <w:tcPr>
            <w:tcW w:w="2635" w:type="dxa"/>
            <w:tcBorders/>
            <w:shd w:color="auto" w:fill="FFFFFF" w:val="pct30"/>
          </w:tcPr>
          <w:p>
            <w:pPr>
              <w:pStyle w:val="Normal"/>
              <w:widowControl w:val="false"/>
              <w:spacing w:before="0" w:after="200"/>
              <w:rPr>
                <w:b/>
                <w:b/>
                <w:color w:val="000000"/>
                <w:sz w:val="20"/>
              </w:rPr>
            </w:pPr>
            <w:r>
              <w:rPr>
                <w:b/>
                <w:color w:val="000000"/>
                <w:sz w:val="20"/>
              </w:rPr>
              <w:t>ReturnType (out)</w:t>
            </w:r>
          </w:p>
        </w:tc>
        <w:tc>
          <w:tcPr>
            <w:tcW w:w="1701" w:type="dxa"/>
            <w:tcBorders/>
            <w:shd w:color="auto" w:fill="FFFFFF" w:val="pct30"/>
          </w:tcPr>
          <w:p>
            <w:pPr>
              <w:pStyle w:val="Normal"/>
              <w:widowControl w:val="false"/>
              <w:spacing w:before="0" w:after="200"/>
              <w:rPr>
                <w:b/>
                <w:b/>
                <w:color w:val="000000"/>
                <w:sz w:val="20"/>
              </w:rPr>
            </w:pPr>
            <w:r>
              <w:rPr>
                <w:b/>
                <w:color w:val="000000"/>
                <w:sz w:val="20"/>
              </w:rPr>
              <w:t>Encoding</w:t>
            </w:r>
          </w:p>
        </w:tc>
        <w:tc>
          <w:tcPr>
            <w:tcW w:w="884" w:type="dxa"/>
            <w:tcBorders/>
            <w:shd w:color="auto" w:fill="FFFFFF" w:val="pct30"/>
          </w:tcPr>
          <w:p>
            <w:pPr>
              <w:pStyle w:val="Normal"/>
              <w:widowControl w:val="false"/>
              <w:spacing w:before="0" w:after="200"/>
              <w:rPr>
                <w:b/>
                <w:b/>
                <w:color w:val="000000"/>
                <w:sz w:val="20"/>
              </w:rPr>
            </w:pPr>
            <w:r>
              <w:rPr>
                <w:b/>
                <w:color w:val="000000"/>
                <w:sz w:val="20"/>
              </w:rPr>
              <w:t>Mult.</w:t>
            </w:r>
          </w:p>
        </w:tc>
        <w:tc>
          <w:tcPr>
            <w:tcW w:w="3779"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635" w:type="dxa"/>
            <w:tcBorders/>
          </w:tcPr>
          <w:p>
            <w:pPr>
              <w:pStyle w:val="Normal"/>
              <w:widowControl w:val="false"/>
              <w:spacing w:before="0" w:after="200"/>
              <w:rPr>
                <w:color w:val="000000"/>
                <w:sz w:val="20"/>
              </w:rPr>
            </w:pPr>
            <w:r>
              <w:rPr>
                <w:color w:val="000000"/>
                <w:sz w:val="20"/>
              </w:rPr>
              <w:t>Result from operation</w:t>
            </w:r>
          </w:p>
        </w:tc>
        <w:tc>
          <w:tcPr>
            <w:tcW w:w="1701" w:type="dxa"/>
            <w:tcBorders/>
          </w:tcPr>
          <w:p>
            <w:pPr>
              <w:pStyle w:val="Normal"/>
              <w:widowControl w:val="false"/>
              <w:spacing w:before="0" w:after="200"/>
              <w:rPr>
                <w:color w:val="000000"/>
                <w:sz w:val="20"/>
              </w:rPr>
            </w:pPr>
            <w:r>
              <w:rPr>
                <w:sz w:val="20"/>
                <w:szCs w:val="20"/>
              </w:rPr>
              <w:t>see technical design</w:t>
            </w:r>
          </w:p>
        </w:tc>
        <w:tc>
          <w:tcPr>
            <w:tcW w:w="884" w:type="dxa"/>
            <w:tcBorders/>
          </w:tcPr>
          <w:p>
            <w:pPr>
              <w:pStyle w:val="Normal"/>
              <w:widowControl w:val="false"/>
              <w:spacing w:before="0" w:after="200"/>
              <w:rPr>
                <w:color w:val="000000"/>
                <w:sz w:val="20"/>
              </w:rPr>
            </w:pPr>
            <w:r>
              <w:rPr>
                <w:color w:val="000000"/>
                <w:sz w:val="20"/>
              </w:rPr>
              <w:t>1</w:t>
            </w:r>
          </w:p>
        </w:tc>
        <w:tc>
          <w:tcPr>
            <w:tcW w:w="3779" w:type="dxa"/>
            <w:tcBorders/>
          </w:tcPr>
          <w:p>
            <w:pPr>
              <w:pStyle w:val="Normal"/>
              <w:widowControl w:val="false"/>
              <w:spacing w:before="0" w:after="200"/>
              <w:rPr>
                <w:color w:val="000000"/>
                <w:sz w:val="20"/>
              </w:rPr>
            </w:pPr>
            <w:r>
              <w:rPr>
                <w:color w:val="000000"/>
                <w:sz w:val="20"/>
              </w:rPr>
            </w:r>
          </w:p>
        </w:tc>
      </w:tr>
    </w:tbl>
    <w:p>
      <w:pPr>
        <w:pStyle w:val="Normal"/>
        <w:rPr>
          <w:color w:val="000000"/>
          <w:sz w:val="20"/>
        </w:rPr>
      </w:pPr>
      <w:r>
        <w:rPr>
          <w:color w:val="000000"/>
          <w:sz w:val="20"/>
        </w:rPr>
      </w:r>
      <w:bookmarkStart w:id="107" w:name="BKM_71AC7AA6_AAB3_4D92_85F1_8739CE0F8B66"/>
      <w:bookmarkStart w:id="108" w:name="BKM_71AC7AA6_AAB3_4D92_85F1_8739CE0F8B66"/>
      <w:bookmarkEnd w:id="108"/>
    </w:p>
    <w:p>
      <w:pPr>
        <w:pStyle w:val="Heading3"/>
        <w:ind w:left="720" w:hanging="720"/>
        <w:rPr/>
      </w:pPr>
      <w:bookmarkStart w:id="109" w:name="_Toc30495712"/>
      <w:bookmarkStart w:id="110" w:name="BKM_7480B37B_0409_4FB4_B74D_E23C3CED5723"/>
      <w:bookmarkEnd w:id="110"/>
      <w:r>
        <w:rPr/>
        <w:t>Dependency</w:t>
      </w:r>
      <w:bookmarkEnd w:id="109"/>
    </w:p>
    <w:p>
      <w:pPr>
        <w:pStyle w:val="Normal"/>
        <w:jc w:val="both"/>
        <w:rPr>
          <w:rStyle w:val="SubtleEmphasis"/>
        </w:rPr>
      </w:pPr>
      <w:r>
        <w:rPr>
          <w:rStyle w:val="SubtleEmphasis"/>
        </w:rPr>
        <w:t>ConsumerInterface</w:t>
      </w:r>
    </w:p>
    <w:p>
      <w:pPr>
        <w:pStyle w:val="ListParagraph"/>
        <w:numPr>
          <w:ilvl w:val="0"/>
          <w:numId w:val="9"/>
        </w:numPr>
        <w:jc w:val="both"/>
        <w:rPr/>
      </w:pPr>
      <w:r>
        <w:rPr/>
        <w:t>No dependency.</w:t>
      </w:r>
    </w:p>
    <w:p>
      <w:pPr>
        <w:pStyle w:val="Normal"/>
        <w:jc w:val="both"/>
        <w:rPr>
          <w:rStyle w:val="SubtleEmphasis"/>
        </w:rPr>
      </w:pPr>
      <w:r>
        <w:rPr>
          <w:rStyle w:val="SubtleEmphasis"/>
          <w:lang w:val="en-US"/>
        </w:rPr>
        <w:t xml:space="preserve">ExchangePattern </w:t>
      </w:r>
    </w:p>
    <w:p>
      <w:pPr>
        <w:pStyle w:val="ListParagraph"/>
        <w:numPr>
          <w:ilvl w:val="0"/>
          <w:numId w:val="10"/>
        </w:numPr>
        <w:jc w:val="both"/>
        <w:rPr>
          <w:color w:val="000000"/>
          <w:sz w:val="20"/>
          <w:lang w:val="en-US"/>
        </w:rPr>
      </w:pPr>
      <w:bookmarkStart w:id="111" w:name="BKM_4613C662_1E5E_4924_A163_9D63900D09E6"/>
      <w:r>
        <w:rPr>
          <w:lang w:val="en-US"/>
        </w:rPr>
        <w:t>ONE_WAY</w:t>
      </w:r>
      <w:bookmarkStart w:id="112" w:name="BKM_7C18EE0F_9A46_46AB_A80A_C54DE9D2C1F6"/>
      <w:bookmarkEnd w:id="111"/>
    </w:p>
    <w:p>
      <w:pPr>
        <w:pStyle w:val="Normal"/>
        <w:jc w:val="both"/>
        <w:rPr>
          <w:color w:val="000000"/>
          <w:sz w:val="20"/>
          <w:lang w:val="en-US"/>
        </w:rPr>
      </w:pPr>
      <w:r>
        <w:rPr>
          <w:color w:val="000000"/>
          <w:sz w:val="20"/>
          <w:lang w:val="en-US"/>
        </w:rPr>
      </w:r>
    </w:p>
    <w:p>
      <w:pPr>
        <w:pStyle w:val="Heading2"/>
        <w:rPr/>
      </w:pPr>
      <w:bookmarkStart w:id="113" w:name="_Toc30495713"/>
      <w:r>
        <w:rPr>
          <w:rFonts w:eastAsia="Calibri"/>
        </w:rPr>
        <w:t>Capability Interface</w:t>
      </w:r>
      <w:bookmarkEnd w:id="113"/>
    </w:p>
    <w:p>
      <w:pPr>
        <w:pStyle w:val="Normal"/>
        <w:jc w:val="both"/>
        <w:rPr>
          <w:color w:val="000000"/>
          <w:sz w:val="20"/>
        </w:rPr>
      </w:pPr>
      <w:r>
        <w:rPr/>
        <w:t>The purpose of the interface is to provide a dynamic method to ask a service instance at runtime what interfaces that are accessible and what payload formats and versions that are valid</w:t>
      </w:r>
      <w:r>
        <w:rPr>
          <w:color w:val="000000"/>
          <w:sz w:val="20"/>
        </w:rPr>
        <w:t>.</w:t>
      </w:r>
    </w:p>
    <w:p>
      <w:pPr>
        <w:pStyle w:val="Heading3"/>
        <w:ind w:left="720" w:hanging="720"/>
        <w:rPr>
          <w:rFonts w:eastAsia="Calibri"/>
        </w:rPr>
      </w:pPr>
      <w:bookmarkStart w:id="114" w:name="_Toc30495714"/>
      <w:r>
        <w:rPr>
          <w:rFonts w:eastAsia="Calibri"/>
        </w:rPr>
        <w:t>Operation</w:t>
      </w:r>
      <w:bookmarkEnd w:id="114"/>
    </w:p>
    <w:p>
      <w:pPr>
        <w:pStyle w:val="Normal"/>
        <w:keepNext w:val="true"/>
        <w:jc w:val="center"/>
        <w:rPr/>
      </w:pPr>
      <w:r>
        <w:rPr/>
        <w:drawing>
          <wp:inline distT="0" distB="0" distL="0" distR="0">
            <wp:extent cx="4973320" cy="1654175"/>
            <wp:effectExtent l="0" t="0" r="0" b="0"/>
            <wp:docPr id="16" name="Bildobjekt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objekt 20" descr=""/>
                    <pic:cNvPicPr>
                      <a:picLocks noChangeAspect="1" noChangeArrowheads="1"/>
                    </pic:cNvPicPr>
                  </pic:nvPicPr>
                  <pic:blipFill>
                    <a:blip r:embed="rId17"/>
                    <a:stretch>
                      <a:fillRect/>
                    </a:stretch>
                  </pic:blipFill>
                  <pic:spPr bwMode="auto">
                    <a:xfrm>
                      <a:off x="0" y="0"/>
                      <a:ext cx="4973320" cy="1654175"/>
                    </a:xfrm>
                    <a:prstGeom prst="rect">
                      <a:avLst/>
                    </a:prstGeom>
                  </pic:spPr>
                </pic:pic>
              </a:graphicData>
            </a:graphic>
          </wp:inline>
        </w:drawing>
      </w:r>
    </w:p>
    <w:p>
      <w:pPr>
        <w:pStyle w:val="Caption1"/>
        <w:rPr/>
      </w:pPr>
      <w:bookmarkStart w:id="115" w:name="_Toc30495588"/>
      <w:r>
        <w:rPr/>
        <w:t xml:space="preserve">Figure </w:t>
      </w:r>
      <w:r>
        <w:rPr/>
        <w:fldChar w:fldCharType="begin"/>
      </w:r>
      <w:r>
        <w:rPr/>
        <w:instrText> SEQ Figure \* ARABIC </w:instrText>
      </w:r>
      <w:r>
        <w:rPr/>
        <w:fldChar w:fldCharType="separate"/>
      </w:r>
      <w:r>
        <w:rPr/>
        <w:t>12</w:t>
      </w:r>
      <w:r>
        <w:rPr/>
        <w:fldChar w:fldCharType="end"/>
      </w:r>
      <w:r>
        <w:rPr/>
        <w:t>: Capability Interface</w:t>
      </w:r>
      <w:bookmarkEnd w:id="115"/>
    </w:p>
    <w:p>
      <w:pPr>
        <w:pStyle w:val="Heading3"/>
        <w:ind w:left="720" w:hanging="720"/>
        <w:rPr>
          <w:rFonts w:eastAsia="Calibri"/>
        </w:rPr>
      </w:pPr>
      <w:bookmarkStart w:id="116" w:name="_Toc30495715"/>
      <w:r>
        <w:rPr>
          <w:rFonts w:eastAsia="Calibri"/>
        </w:rPr>
        <w:t>Operation Functionality</w:t>
      </w:r>
      <w:bookmarkEnd w:id="116"/>
    </w:p>
    <w:p>
      <w:pPr>
        <w:pStyle w:val="Normal"/>
        <w:rPr>
          <w:lang w:val="en-US"/>
        </w:rPr>
      </w:pPr>
      <w:r>
        <w:rPr>
          <w:lang w:val="en-US"/>
        </w:rPr>
        <w:t>This interface should be used to get a List of available capabilities of this service. This can also include any kind of Service Metadata. Please refer to S-100 sections 4a-5.7 and 14-8.</w:t>
      </w:r>
    </w:p>
    <w:p>
      <w:pPr>
        <w:pStyle w:val="Heading3"/>
        <w:ind w:left="720" w:hanging="720"/>
        <w:rPr>
          <w:rFonts w:eastAsia="Calibri"/>
        </w:rPr>
      </w:pPr>
      <w:bookmarkStart w:id="117" w:name="_Toc30495716"/>
      <w:r>
        <w:rPr>
          <w:rFonts w:eastAsia="Calibri"/>
        </w:rPr>
        <w:t>Operation Parameters</w:t>
      </w:r>
      <w:bookmarkEnd w:id="117"/>
    </w:p>
    <w:tbl>
      <w:tblPr>
        <w:tblW w:w="9000"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610"/>
        <w:gridCol w:w="1726"/>
        <w:gridCol w:w="704"/>
        <w:gridCol w:w="3959"/>
      </w:tblGrid>
      <w:tr>
        <w:trPr/>
        <w:tc>
          <w:tcPr>
            <w:tcW w:w="2610" w:type="dxa"/>
            <w:tcBorders/>
            <w:shd w:color="auto" w:fill="FFFFFF" w:val="pct30"/>
          </w:tcPr>
          <w:p>
            <w:pPr>
              <w:pStyle w:val="Normal"/>
              <w:widowControl w:val="false"/>
              <w:spacing w:before="0" w:after="200"/>
              <w:rPr>
                <w:b/>
                <w:b/>
                <w:color w:val="000000"/>
                <w:sz w:val="20"/>
              </w:rPr>
            </w:pPr>
            <w:r>
              <w:rPr>
                <w:b/>
                <w:color w:val="000000"/>
                <w:sz w:val="20"/>
              </w:rPr>
              <w:t>Parameters (in)</w:t>
            </w:r>
          </w:p>
        </w:tc>
        <w:tc>
          <w:tcPr>
            <w:tcW w:w="1726" w:type="dxa"/>
            <w:tcBorders/>
            <w:shd w:color="auto" w:fill="FFFFFF" w:val="pct30"/>
          </w:tcPr>
          <w:p>
            <w:pPr>
              <w:pStyle w:val="Normal"/>
              <w:widowControl w:val="false"/>
              <w:spacing w:before="0" w:after="200"/>
              <w:rPr>
                <w:b/>
                <w:b/>
                <w:color w:val="000000"/>
                <w:sz w:val="20"/>
              </w:rPr>
            </w:pPr>
            <w:r>
              <w:rPr>
                <w:b/>
                <w:color w:val="000000"/>
                <w:sz w:val="20"/>
              </w:rPr>
              <w:t>Encoding</w:t>
            </w:r>
          </w:p>
        </w:tc>
        <w:tc>
          <w:tcPr>
            <w:tcW w:w="704" w:type="dxa"/>
            <w:tcBorders/>
            <w:shd w:color="auto" w:fill="FFFFFF" w:val="pct30"/>
          </w:tcPr>
          <w:p>
            <w:pPr>
              <w:pStyle w:val="Normal"/>
              <w:widowControl w:val="false"/>
              <w:spacing w:before="0" w:after="200"/>
              <w:rPr>
                <w:b/>
                <w:b/>
                <w:color w:val="000000"/>
                <w:sz w:val="20"/>
              </w:rPr>
            </w:pPr>
            <w:r>
              <w:rPr>
                <w:b/>
                <w:color w:val="000000"/>
                <w:sz w:val="20"/>
              </w:rPr>
              <w:t>Mult.</w:t>
            </w:r>
          </w:p>
        </w:tc>
        <w:tc>
          <w:tcPr>
            <w:tcW w:w="3959"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610" w:type="dxa"/>
            <w:tcBorders/>
          </w:tcPr>
          <w:p>
            <w:pPr>
              <w:pStyle w:val="Normal"/>
              <w:widowControl w:val="false"/>
              <w:spacing w:before="0" w:after="200"/>
              <w:rPr>
                <w:color w:val="000000"/>
                <w:sz w:val="20"/>
              </w:rPr>
            </w:pPr>
            <w:r>
              <w:rPr>
                <w:color w:val="000000"/>
                <w:sz w:val="20"/>
              </w:rPr>
              <w:t>-</w:t>
            </w:r>
          </w:p>
        </w:tc>
        <w:tc>
          <w:tcPr>
            <w:tcW w:w="1726" w:type="dxa"/>
            <w:tcBorders/>
          </w:tcPr>
          <w:p>
            <w:pPr>
              <w:pStyle w:val="Normal"/>
              <w:widowControl w:val="false"/>
              <w:spacing w:before="0" w:after="200"/>
              <w:rPr>
                <w:color w:val="000000"/>
                <w:sz w:val="20"/>
              </w:rPr>
            </w:pPr>
            <w:r>
              <w:rPr>
                <w:color w:val="000000"/>
                <w:sz w:val="20"/>
              </w:rPr>
            </w:r>
          </w:p>
        </w:tc>
        <w:tc>
          <w:tcPr>
            <w:tcW w:w="704" w:type="dxa"/>
            <w:tcBorders/>
          </w:tcPr>
          <w:p>
            <w:pPr>
              <w:pStyle w:val="Normal"/>
              <w:widowControl w:val="false"/>
              <w:spacing w:before="0" w:after="200"/>
              <w:rPr>
                <w:color w:val="000000"/>
                <w:sz w:val="20"/>
              </w:rPr>
            </w:pPr>
            <w:r>
              <w:rPr>
                <w:color w:val="000000"/>
                <w:sz w:val="20"/>
              </w:rPr>
            </w:r>
          </w:p>
        </w:tc>
        <w:tc>
          <w:tcPr>
            <w:tcW w:w="3959" w:type="dxa"/>
            <w:tcBorders/>
          </w:tcPr>
          <w:p>
            <w:pPr>
              <w:pStyle w:val="Normal"/>
              <w:widowControl w:val="false"/>
              <w:spacing w:before="0" w:after="200"/>
              <w:rPr>
                <w:color w:val="000000"/>
                <w:sz w:val="20"/>
              </w:rPr>
            </w:pPr>
            <w:r>
              <w:rPr>
                <w:color w:val="000000"/>
                <w:sz w:val="20"/>
              </w:rPr>
            </w:r>
          </w:p>
        </w:tc>
      </w:tr>
    </w:tbl>
    <w:p>
      <w:pPr>
        <w:pStyle w:val="Normal"/>
        <w:rPr>
          <w:color w:val="000000"/>
          <w:sz w:val="20"/>
        </w:rPr>
      </w:pPr>
      <w:r>
        <w:rPr>
          <w:color w:val="000000"/>
          <w:sz w:val="20"/>
        </w:rPr>
      </w:r>
    </w:p>
    <w:tbl>
      <w:tblPr>
        <w:tblW w:w="9000"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068"/>
        <w:gridCol w:w="2268"/>
        <w:gridCol w:w="884"/>
        <w:gridCol w:w="3779"/>
      </w:tblGrid>
      <w:tr>
        <w:trPr/>
        <w:tc>
          <w:tcPr>
            <w:tcW w:w="2068" w:type="dxa"/>
            <w:tcBorders/>
            <w:shd w:color="auto" w:fill="FFFFFF" w:val="pct30"/>
          </w:tcPr>
          <w:p>
            <w:pPr>
              <w:pStyle w:val="Normal"/>
              <w:widowControl w:val="false"/>
              <w:spacing w:before="0" w:after="200"/>
              <w:rPr>
                <w:b/>
                <w:b/>
                <w:color w:val="000000"/>
                <w:sz w:val="20"/>
              </w:rPr>
            </w:pPr>
            <w:r>
              <w:rPr>
                <w:b/>
                <w:color w:val="000000"/>
                <w:sz w:val="20"/>
              </w:rPr>
              <w:t>ReturnType (out)</w:t>
            </w:r>
          </w:p>
        </w:tc>
        <w:tc>
          <w:tcPr>
            <w:tcW w:w="2268" w:type="dxa"/>
            <w:tcBorders/>
            <w:shd w:color="auto" w:fill="FFFFFF" w:val="pct30"/>
          </w:tcPr>
          <w:p>
            <w:pPr>
              <w:pStyle w:val="Normal"/>
              <w:widowControl w:val="false"/>
              <w:spacing w:before="0" w:after="200"/>
              <w:rPr>
                <w:b/>
                <w:b/>
                <w:color w:val="000000"/>
                <w:sz w:val="20"/>
              </w:rPr>
            </w:pPr>
            <w:r>
              <w:rPr>
                <w:b/>
                <w:color w:val="000000"/>
                <w:sz w:val="20"/>
              </w:rPr>
              <w:t>Encoding</w:t>
            </w:r>
          </w:p>
        </w:tc>
        <w:tc>
          <w:tcPr>
            <w:tcW w:w="884" w:type="dxa"/>
            <w:tcBorders/>
            <w:shd w:color="auto" w:fill="FFFFFF" w:val="pct30"/>
          </w:tcPr>
          <w:p>
            <w:pPr>
              <w:pStyle w:val="Normal"/>
              <w:widowControl w:val="false"/>
              <w:spacing w:before="0" w:after="200"/>
              <w:rPr>
                <w:b/>
                <w:b/>
                <w:color w:val="000000"/>
                <w:sz w:val="20"/>
              </w:rPr>
            </w:pPr>
            <w:r>
              <w:rPr>
                <w:b/>
                <w:color w:val="000000"/>
                <w:sz w:val="20"/>
              </w:rPr>
              <w:t>Mult.</w:t>
            </w:r>
          </w:p>
        </w:tc>
        <w:tc>
          <w:tcPr>
            <w:tcW w:w="3779"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068" w:type="dxa"/>
            <w:tcBorders/>
          </w:tcPr>
          <w:p>
            <w:pPr>
              <w:pStyle w:val="Normal"/>
              <w:widowControl w:val="false"/>
              <w:spacing w:before="0" w:after="200"/>
              <w:rPr>
                <w:color w:val="000000"/>
                <w:sz w:val="20"/>
              </w:rPr>
            </w:pPr>
            <w:r>
              <w:rPr>
                <w:color w:val="000000"/>
                <w:sz w:val="20"/>
              </w:rPr>
              <w:t>Capability</w:t>
            </w:r>
          </w:p>
        </w:tc>
        <w:tc>
          <w:tcPr>
            <w:tcW w:w="2268" w:type="dxa"/>
            <w:tcBorders/>
          </w:tcPr>
          <w:p>
            <w:pPr>
              <w:pStyle w:val="Normal"/>
              <w:widowControl w:val="false"/>
              <w:spacing w:before="0" w:after="200"/>
              <w:rPr>
                <w:color w:val="000000"/>
                <w:sz w:val="20"/>
              </w:rPr>
            </w:pPr>
            <w:r>
              <w:rPr>
                <w:sz w:val="20"/>
                <w:szCs w:val="20"/>
              </w:rPr>
              <w:t>see technical design</w:t>
            </w:r>
          </w:p>
        </w:tc>
        <w:tc>
          <w:tcPr>
            <w:tcW w:w="884" w:type="dxa"/>
            <w:tcBorders/>
          </w:tcPr>
          <w:p>
            <w:pPr>
              <w:pStyle w:val="Normal"/>
              <w:widowControl w:val="false"/>
              <w:spacing w:before="0" w:after="200"/>
              <w:rPr>
                <w:color w:val="000000"/>
                <w:sz w:val="20"/>
              </w:rPr>
            </w:pPr>
            <w:r>
              <w:rPr>
                <w:color w:val="000000"/>
                <w:sz w:val="20"/>
              </w:rPr>
              <w:t>1</w:t>
            </w:r>
          </w:p>
        </w:tc>
        <w:tc>
          <w:tcPr>
            <w:tcW w:w="3779" w:type="dxa"/>
            <w:tcBorders/>
          </w:tcPr>
          <w:p>
            <w:pPr>
              <w:pStyle w:val="Normal"/>
              <w:widowControl w:val="false"/>
              <w:spacing w:before="0" w:after="200"/>
              <w:rPr>
                <w:color w:val="000000"/>
                <w:sz w:val="20"/>
              </w:rPr>
            </w:pPr>
            <w:r>
              <w:rPr>
                <w:color w:val="000000"/>
                <w:sz w:val="20"/>
              </w:rPr>
              <w:t>Description of service capabilities According to S-100 sections 4a-5.7 and 14-8. Additionally including the accepted payload format and version, and specific requirements in payload etc.</w:t>
            </w:r>
          </w:p>
        </w:tc>
      </w:tr>
    </w:tbl>
    <w:p>
      <w:pPr>
        <w:pStyle w:val="Heading3"/>
        <w:ind w:left="720" w:hanging="720"/>
        <w:rPr/>
      </w:pPr>
      <w:bookmarkStart w:id="118" w:name="_Toc30495717"/>
      <w:r>
        <w:rPr/>
        <w:t>Dependency</w:t>
      </w:r>
      <w:bookmarkEnd w:id="118"/>
    </w:p>
    <w:p>
      <w:pPr>
        <w:pStyle w:val="Normal"/>
        <w:jc w:val="both"/>
        <w:rPr>
          <w:rStyle w:val="SubtleEmphasis"/>
        </w:rPr>
      </w:pPr>
      <w:r>
        <w:rPr>
          <w:rStyle w:val="SubtleEmphasis"/>
        </w:rPr>
        <w:t>ConsumerInterface</w:t>
      </w:r>
    </w:p>
    <w:p>
      <w:pPr>
        <w:pStyle w:val="ListParagraph"/>
        <w:numPr>
          <w:ilvl w:val="0"/>
          <w:numId w:val="9"/>
        </w:numPr>
        <w:jc w:val="both"/>
        <w:rPr/>
      </w:pPr>
      <w:r>
        <w:rPr/>
        <w:t>No dependency.</w:t>
      </w:r>
    </w:p>
    <w:p>
      <w:pPr>
        <w:pStyle w:val="Normal"/>
        <w:jc w:val="both"/>
        <w:rPr>
          <w:rStyle w:val="SubtleEmphasis"/>
        </w:rPr>
      </w:pPr>
      <w:r>
        <w:rPr>
          <w:rStyle w:val="SubtleEmphasis"/>
          <w:lang w:val="en-US"/>
        </w:rPr>
        <w:t xml:space="preserve">ExchangePattern </w:t>
      </w:r>
    </w:p>
    <w:p>
      <w:pPr>
        <w:pStyle w:val="ListParagraph"/>
        <w:numPr>
          <w:ilvl w:val="0"/>
          <w:numId w:val="10"/>
        </w:numPr>
        <w:jc w:val="both"/>
        <w:rPr>
          <w:color w:val="000000"/>
          <w:sz w:val="20"/>
          <w:lang w:val="en-US"/>
        </w:rPr>
      </w:pPr>
      <w:r>
        <w:rPr>
          <w:lang w:val="en-US"/>
        </w:rPr>
        <w:t>REQUEST_RESPONSE</w:t>
      </w:r>
    </w:p>
    <w:p>
      <w:pPr>
        <w:pStyle w:val="Normal"/>
        <w:jc w:val="both"/>
        <w:rPr>
          <w:color w:val="000000"/>
          <w:sz w:val="20"/>
          <w:lang w:val="en-US"/>
        </w:rPr>
      </w:pPr>
      <w:r>
        <w:rPr>
          <w:color w:val="000000"/>
          <w:sz w:val="20"/>
          <w:lang w:val="en-US"/>
        </w:rPr>
      </w:r>
    </w:p>
    <w:p>
      <w:pPr>
        <w:pStyle w:val="Heading2"/>
        <w:rPr/>
      </w:pPr>
      <w:bookmarkStart w:id="119" w:name="_Toc30495718"/>
      <w:r>
        <w:rPr>
          <w:rFonts w:eastAsia="Calibri"/>
        </w:rPr>
        <w:t>Description Interface</w:t>
      </w:r>
      <w:bookmarkEnd w:id="119"/>
    </w:p>
    <w:p>
      <w:pPr>
        <w:pStyle w:val="Normal"/>
        <w:jc w:val="both"/>
        <w:rPr/>
      </w:pPr>
      <w:r>
        <w:rPr/>
        <w:t>The purpose of the interface is to provide a dynamic method to ask for operational/user description of the specific service instance.</w:t>
      </w:r>
    </w:p>
    <w:p>
      <w:pPr>
        <w:pStyle w:val="Heading3"/>
        <w:ind w:left="720" w:hanging="720"/>
        <w:rPr>
          <w:rFonts w:eastAsia="Calibri"/>
        </w:rPr>
      </w:pPr>
      <w:bookmarkStart w:id="120" w:name="_Toc30495719"/>
      <w:r>
        <w:rPr>
          <w:rFonts w:eastAsia="Calibri"/>
        </w:rPr>
        <w:t>Operation</w:t>
      </w:r>
      <w:bookmarkEnd w:id="120"/>
    </w:p>
    <w:p>
      <w:pPr>
        <w:pStyle w:val="Normal"/>
        <w:keepNext w:val="true"/>
        <w:jc w:val="center"/>
        <w:rPr/>
      </w:pPr>
      <w:r>
        <w:rPr/>
        <w:drawing>
          <wp:inline distT="0" distB="0" distL="0" distR="0">
            <wp:extent cx="2926715" cy="2077085"/>
            <wp:effectExtent l="0" t="0" r="0" b="0"/>
            <wp:docPr id="17" name="Bildobjekt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objekt 21" descr=""/>
                    <pic:cNvPicPr>
                      <a:picLocks noChangeAspect="1" noChangeArrowheads="1"/>
                    </pic:cNvPicPr>
                  </pic:nvPicPr>
                  <pic:blipFill>
                    <a:blip r:embed="rId18"/>
                    <a:stretch>
                      <a:fillRect/>
                    </a:stretch>
                  </pic:blipFill>
                  <pic:spPr bwMode="auto">
                    <a:xfrm>
                      <a:off x="0" y="0"/>
                      <a:ext cx="2926715" cy="2077085"/>
                    </a:xfrm>
                    <a:prstGeom prst="rect">
                      <a:avLst/>
                    </a:prstGeom>
                  </pic:spPr>
                </pic:pic>
              </a:graphicData>
            </a:graphic>
          </wp:inline>
        </w:drawing>
      </w:r>
    </w:p>
    <w:p>
      <w:pPr>
        <w:pStyle w:val="Caption1"/>
        <w:rPr/>
      </w:pPr>
      <w:bookmarkStart w:id="121" w:name="_Toc30495589"/>
      <w:r>
        <w:rPr/>
        <w:t xml:space="preserve">Figure </w:t>
      </w:r>
      <w:r>
        <w:rPr/>
        <w:fldChar w:fldCharType="begin"/>
      </w:r>
      <w:r>
        <w:rPr/>
        <w:instrText> SEQ Figure \* ARABIC </w:instrText>
      </w:r>
      <w:r>
        <w:rPr/>
        <w:fldChar w:fldCharType="separate"/>
      </w:r>
      <w:r>
        <w:rPr/>
        <w:t>13</w:t>
      </w:r>
      <w:r>
        <w:rPr/>
        <w:fldChar w:fldCharType="end"/>
      </w:r>
      <w:r>
        <w:rPr/>
        <w:t>: Description Interface</w:t>
      </w:r>
      <w:bookmarkEnd w:id="121"/>
    </w:p>
    <w:p>
      <w:pPr>
        <w:pStyle w:val="Heading3"/>
        <w:ind w:left="720" w:hanging="720"/>
        <w:rPr>
          <w:rFonts w:eastAsia="Calibri"/>
        </w:rPr>
      </w:pPr>
      <w:bookmarkStart w:id="122" w:name="_Toc30495720"/>
      <w:r>
        <w:rPr>
          <w:rFonts w:eastAsia="Calibri"/>
        </w:rPr>
        <w:t>Operation Functionality</w:t>
      </w:r>
      <w:bookmarkEnd w:id="122"/>
    </w:p>
    <w:p>
      <w:pPr>
        <w:pStyle w:val="Normal"/>
        <w:jc w:val="both"/>
        <w:rPr>
          <w:color w:val="000000"/>
          <w:sz w:val="20"/>
        </w:rPr>
      </w:pPr>
      <w:r>
        <w:rPr>
          <w:lang w:val="en-US"/>
        </w:rPr>
        <w:t>This operation receives a request for description on the service instance.</w:t>
      </w:r>
      <w:r>
        <w:rPr/>
        <w:t>The response from the service contains how to use/consume the service instance and expected input and outcome of the service instance.</w:t>
      </w:r>
    </w:p>
    <w:p>
      <w:pPr>
        <w:pStyle w:val="Normal"/>
        <w:rPr/>
      </w:pPr>
      <w:r>
        <w:rPr/>
      </w:r>
    </w:p>
    <w:p>
      <w:pPr>
        <w:pStyle w:val="Heading3"/>
        <w:ind w:left="720" w:hanging="720"/>
        <w:rPr>
          <w:rFonts w:eastAsia="Calibri"/>
        </w:rPr>
      </w:pPr>
      <w:bookmarkStart w:id="123" w:name="_Toc30495721"/>
      <w:r>
        <w:rPr>
          <w:rFonts w:eastAsia="Calibri"/>
        </w:rPr>
        <w:t>Operation Parameters</w:t>
      </w:r>
      <w:bookmarkEnd w:id="123"/>
    </w:p>
    <w:tbl>
      <w:tblPr>
        <w:tblW w:w="9000"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610"/>
        <w:gridCol w:w="1726"/>
        <w:gridCol w:w="704"/>
        <w:gridCol w:w="3959"/>
      </w:tblGrid>
      <w:tr>
        <w:trPr/>
        <w:tc>
          <w:tcPr>
            <w:tcW w:w="2610" w:type="dxa"/>
            <w:tcBorders/>
            <w:shd w:color="auto" w:fill="FFFFFF" w:val="pct30"/>
          </w:tcPr>
          <w:p>
            <w:pPr>
              <w:pStyle w:val="Normal"/>
              <w:widowControl w:val="false"/>
              <w:spacing w:before="0" w:after="200"/>
              <w:rPr>
                <w:b/>
                <w:b/>
                <w:color w:val="000000"/>
                <w:sz w:val="20"/>
              </w:rPr>
            </w:pPr>
            <w:r>
              <w:rPr>
                <w:b/>
                <w:color w:val="000000"/>
                <w:sz w:val="20"/>
              </w:rPr>
              <w:t>Parameters (in)</w:t>
            </w:r>
          </w:p>
        </w:tc>
        <w:tc>
          <w:tcPr>
            <w:tcW w:w="1726" w:type="dxa"/>
            <w:tcBorders/>
            <w:shd w:color="auto" w:fill="FFFFFF" w:val="pct30"/>
          </w:tcPr>
          <w:p>
            <w:pPr>
              <w:pStyle w:val="Normal"/>
              <w:widowControl w:val="false"/>
              <w:spacing w:before="0" w:after="200"/>
              <w:rPr>
                <w:b/>
                <w:b/>
                <w:color w:val="000000"/>
                <w:sz w:val="20"/>
              </w:rPr>
            </w:pPr>
            <w:r>
              <w:rPr>
                <w:b/>
                <w:color w:val="000000"/>
                <w:sz w:val="20"/>
              </w:rPr>
              <w:t>Encoding</w:t>
            </w:r>
          </w:p>
        </w:tc>
        <w:tc>
          <w:tcPr>
            <w:tcW w:w="704" w:type="dxa"/>
            <w:tcBorders/>
            <w:shd w:color="auto" w:fill="FFFFFF" w:val="pct30"/>
          </w:tcPr>
          <w:p>
            <w:pPr>
              <w:pStyle w:val="Normal"/>
              <w:widowControl w:val="false"/>
              <w:spacing w:before="0" w:after="200"/>
              <w:rPr>
                <w:b/>
                <w:b/>
                <w:color w:val="000000"/>
                <w:sz w:val="20"/>
              </w:rPr>
            </w:pPr>
            <w:r>
              <w:rPr>
                <w:b/>
                <w:color w:val="000000"/>
                <w:sz w:val="20"/>
              </w:rPr>
              <w:t>Mult.</w:t>
            </w:r>
          </w:p>
        </w:tc>
        <w:tc>
          <w:tcPr>
            <w:tcW w:w="3959"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610" w:type="dxa"/>
            <w:tcBorders/>
          </w:tcPr>
          <w:p>
            <w:pPr>
              <w:pStyle w:val="Normal"/>
              <w:widowControl w:val="false"/>
              <w:spacing w:before="0" w:after="200"/>
              <w:rPr>
                <w:color w:val="000000"/>
                <w:sz w:val="20"/>
              </w:rPr>
            </w:pPr>
            <w:r>
              <w:rPr>
                <w:color w:val="000000"/>
                <w:sz w:val="20"/>
              </w:rPr>
              <w:t>-</w:t>
            </w:r>
          </w:p>
        </w:tc>
        <w:tc>
          <w:tcPr>
            <w:tcW w:w="1726" w:type="dxa"/>
            <w:tcBorders/>
          </w:tcPr>
          <w:p>
            <w:pPr>
              <w:pStyle w:val="Normal"/>
              <w:widowControl w:val="false"/>
              <w:spacing w:before="0" w:after="200"/>
              <w:rPr>
                <w:color w:val="000000"/>
                <w:sz w:val="20"/>
              </w:rPr>
            </w:pPr>
            <w:r>
              <w:rPr>
                <w:color w:val="000000"/>
                <w:sz w:val="20"/>
              </w:rPr>
            </w:r>
          </w:p>
        </w:tc>
        <w:tc>
          <w:tcPr>
            <w:tcW w:w="704" w:type="dxa"/>
            <w:tcBorders/>
          </w:tcPr>
          <w:p>
            <w:pPr>
              <w:pStyle w:val="Normal"/>
              <w:widowControl w:val="false"/>
              <w:spacing w:before="0" w:after="200"/>
              <w:rPr>
                <w:color w:val="000000"/>
                <w:sz w:val="20"/>
              </w:rPr>
            </w:pPr>
            <w:r>
              <w:rPr>
                <w:color w:val="000000"/>
                <w:sz w:val="20"/>
              </w:rPr>
            </w:r>
          </w:p>
        </w:tc>
        <w:tc>
          <w:tcPr>
            <w:tcW w:w="3959" w:type="dxa"/>
            <w:tcBorders/>
          </w:tcPr>
          <w:p>
            <w:pPr>
              <w:pStyle w:val="Normal"/>
              <w:widowControl w:val="false"/>
              <w:spacing w:before="0" w:after="200"/>
              <w:rPr>
                <w:color w:val="000000"/>
                <w:sz w:val="20"/>
              </w:rPr>
            </w:pPr>
            <w:r>
              <w:rPr>
                <w:color w:val="000000"/>
                <w:sz w:val="20"/>
              </w:rPr>
            </w:r>
          </w:p>
        </w:tc>
      </w:tr>
    </w:tbl>
    <w:p>
      <w:pPr>
        <w:pStyle w:val="Normal"/>
        <w:rPr>
          <w:color w:val="000000"/>
          <w:sz w:val="20"/>
        </w:rPr>
      </w:pPr>
      <w:r>
        <w:rPr>
          <w:color w:val="000000"/>
          <w:sz w:val="20"/>
        </w:rPr>
      </w:r>
    </w:p>
    <w:tbl>
      <w:tblPr>
        <w:tblW w:w="9000" w:type="dxa"/>
        <w:jc w:val="left"/>
        <w:tblInd w:w="60" w:type="dxa"/>
        <w:tblLayout w:type="fixed"/>
        <w:tblCellMar>
          <w:top w:w="0" w:type="dxa"/>
          <w:left w:w="60" w:type="dxa"/>
          <w:bottom w:w="0" w:type="dxa"/>
          <w:right w:w="60" w:type="dxa"/>
        </w:tblCellMar>
        <w:tblLook w:val="04a0" w:noVBand="1" w:noHBand="0" w:lastColumn="0" w:firstColumn="1" w:lastRow="0" w:firstRow="1"/>
      </w:tblPr>
      <w:tblGrid>
        <w:gridCol w:w="2068"/>
        <w:gridCol w:w="2268"/>
        <w:gridCol w:w="884"/>
        <w:gridCol w:w="3779"/>
      </w:tblGrid>
      <w:tr>
        <w:trPr/>
        <w:tc>
          <w:tcPr>
            <w:tcW w:w="2068" w:type="dxa"/>
            <w:tcBorders/>
            <w:shd w:color="auto" w:fill="FFFFFF" w:val="pct30"/>
          </w:tcPr>
          <w:p>
            <w:pPr>
              <w:pStyle w:val="Normal"/>
              <w:widowControl w:val="false"/>
              <w:spacing w:before="0" w:after="200"/>
              <w:rPr>
                <w:b/>
                <w:b/>
                <w:color w:val="000000"/>
                <w:sz w:val="20"/>
              </w:rPr>
            </w:pPr>
            <w:r>
              <w:rPr>
                <w:b/>
                <w:color w:val="000000"/>
                <w:sz w:val="20"/>
              </w:rPr>
              <w:t>ReturnType (out)</w:t>
            </w:r>
          </w:p>
        </w:tc>
        <w:tc>
          <w:tcPr>
            <w:tcW w:w="2268" w:type="dxa"/>
            <w:tcBorders/>
            <w:shd w:color="auto" w:fill="FFFFFF" w:val="pct30"/>
          </w:tcPr>
          <w:p>
            <w:pPr>
              <w:pStyle w:val="Normal"/>
              <w:widowControl w:val="false"/>
              <w:spacing w:before="0" w:after="200"/>
              <w:rPr>
                <w:b/>
                <w:b/>
                <w:color w:val="000000"/>
                <w:sz w:val="20"/>
              </w:rPr>
            </w:pPr>
            <w:r>
              <w:rPr>
                <w:b/>
                <w:color w:val="000000"/>
                <w:sz w:val="20"/>
              </w:rPr>
              <w:t>Encoding</w:t>
            </w:r>
          </w:p>
        </w:tc>
        <w:tc>
          <w:tcPr>
            <w:tcW w:w="884" w:type="dxa"/>
            <w:tcBorders/>
            <w:shd w:color="auto" w:fill="FFFFFF" w:val="pct30"/>
          </w:tcPr>
          <w:p>
            <w:pPr>
              <w:pStyle w:val="Normal"/>
              <w:widowControl w:val="false"/>
              <w:spacing w:before="0" w:after="200"/>
              <w:rPr>
                <w:b/>
                <w:b/>
                <w:color w:val="000000"/>
                <w:sz w:val="20"/>
              </w:rPr>
            </w:pPr>
            <w:r>
              <w:rPr>
                <w:b/>
                <w:color w:val="000000"/>
                <w:sz w:val="20"/>
              </w:rPr>
              <w:t>Mult.</w:t>
            </w:r>
          </w:p>
        </w:tc>
        <w:tc>
          <w:tcPr>
            <w:tcW w:w="3779" w:type="dxa"/>
            <w:tcBorders/>
            <w:shd w:color="auto" w:fill="FFFFFF" w:val="pct30"/>
          </w:tcPr>
          <w:p>
            <w:pPr>
              <w:pStyle w:val="Normal"/>
              <w:widowControl w:val="false"/>
              <w:spacing w:before="0" w:after="200"/>
              <w:rPr>
                <w:b/>
                <w:b/>
                <w:color w:val="000000"/>
                <w:sz w:val="20"/>
              </w:rPr>
            </w:pPr>
            <w:r>
              <w:rPr>
                <w:b/>
                <w:color w:val="000000"/>
                <w:sz w:val="20"/>
              </w:rPr>
              <w:t>Description</w:t>
            </w:r>
          </w:p>
        </w:tc>
      </w:tr>
      <w:tr>
        <w:trPr/>
        <w:tc>
          <w:tcPr>
            <w:tcW w:w="2068" w:type="dxa"/>
            <w:tcBorders/>
          </w:tcPr>
          <w:p>
            <w:pPr>
              <w:pStyle w:val="Normal"/>
              <w:widowControl w:val="false"/>
              <w:spacing w:before="0" w:after="200"/>
              <w:rPr>
                <w:color w:val="000000"/>
                <w:sz w:val="20"/>
              </w:rPr>
            </w:pPr>
            <w:r>
              <w:rPr>
                <w:color w:val="000000"/>
                <w:sz w:val="20"/>
              </w:rPr>
              <w:t>Description</w:t>
            </w:r>
          </w:p>
        </w:tc>
        <w:tc>
          <w:tcPr>
            <w:tcW w:w="2268" w:type="dxa"/>
            <w:tcBorders/>
          </w:tcPr>
          <w:p>
            <w:pPr>
              <w:pStyle w:val="Normal"/>
              <w:widowControl w:val="false"/>
              <w:spacing w:before="0" w:after="200"/>
              <w:rPr>
                <w:color w:val="000000"/>
                <w:sz w:val="20"/>
              </w:rPr>
            </w:pPr>
            <w:r>
              <w:rPr>
                <w:sz w:val="20"/>
                <w:szCs w:val="20"/>
              </w:rPr>
              <w:t>see technical design</w:t>
            </w:r>
          </w:p>
        </w:tc>
        <w:tc>
          <w:tcPr>
            <w:tcW w:w="884" w:type="dxa"/>
            <w:tcBorders/>
          </w:tcPr>
          <w:p>
            <w:pPr>
              <w:pStyle w:val="Normal"/>
              <w:widowControl w:val="false"/>
              <w:spacing w:before="0" w:after="200"/>
              <w:rPr>
                <w:color w:val="000000"/>
                <w:sz w:val="20"/>
              </w:rPr>
            </w:pPr>
            <w:r>
              <w:rPr>
                <w:color w:val="000000"/>
                <w:sz w:val="20"/>
              </w:rPr>
              <w:t>1</w:t>
            </w:r>
          </w:p>
        </w:tc>
        <w:tc>
          <w:tcPr>
            <w:tcW w:w="3779" w:type="dxa"/>
            <w:tcBorders/>
          </w:tcPr>
          <w:p>
            <w:pPr>
              <w:pStyle w:val="Normal"/>
              <w:widowControl w:val="false"/>
              <w:spacing w:before="0" w:after="200"/>
              <w:rPr>
                <w:color w:val="000000"/>
                <w:sz w:val="20"/>
              </w:rPr>
            </w:pPr>
            <w:r>
              <w:rPr>
                <w:color w:val="000000"/>
                <w:sz w:val="20"/>
              </w:rPr>
              <w:t>Description of the service reported at runtime by the service instance</w:t>
            </w:r>
          </w:p>
        </w:tc>
      </w:tr>
    </w:tbl>
    <w:p>
      <w:pPr>
        <w:pStyle w:val="Heading3"/>
        <w:ind w:left="720" w:hanging="720"/>
        <w:rPr/>
      </w:pPr>
      <w:bookmarkStart w:id="124" w:name="_Toc30495722"/>
      <w:bookmarkStart w:id="125" w:name="BKM_DC0D07ED_1435_4919_BCCB_617A23A8B4CF"/>
      <w:bookmarkEnd w:id="112"/>
      <w:bookmarkEnd w:id="125"/>
      <w:r>
        <w:rPr/>
        <w:t>Dependency</w:t>
      </w:r>
      <w:bookmarkEnd w:id="124"/>
    </w:p>
    <w:p>
      <w:pPr>
        <w:pStyle w:val="Normal"/>
        <w:jc w:val="both"/>
        <w:rPr>
          <w:rStyle w:val="SubtleEmphasis"/>
        </w:rPr>
      </w:pPr>
      <w:r>
        <w:rPr>
          <w:rStyle w:val="SubtleEmphasis"/>
        </w:rPr>
        <w:t>ConsumerInterface</w:t>
      </w:r>
    </w:p>
    <w:p>
      <w:pPr>
        <w:pStyle w:val="ListParagraph"/>
        <w:numPr>
          <w:ilvl w:val="0"/>
          <w:numId w:val="9"/>
        </w:numPr>
        <w:jc w:val="both"/>
        <w:rPr/>
      </w:pPr>
      <w:r>
        <w:rPr/>
        <w:t>No dependency.</w:t>
      </w:r>
    </w:p>
    <w:p>
      <w:pPr>
        <w:pStyle w:val="Normal"/>
        <w:jc w:val="both"/>
        <w:rPr>
          <w:rStyle w:val="SubtleEmphasis"/>
        </w:rPr>
      </w:pPr>
      <w:r>
        <w:rPr>
          <w:rStyle w:val="SubtleEmphasis"/>
          <w:lang w:val="en-US"/>
        </w:rPr>
        <w:t xml:space="preserve">ExchangePattern </w:t>
      </w:r>
    </w:p>
    <w:p>
      <w:pPr>
        <w:pStyle w:val="ListParagraph"/>
        <w:numPr>
          <w:ilvl w:val="0"/>
          <w:numId w:val="10"/>
        </w:numPr>
        <w:jc w:val="both"/>
        <w:rPr>
          <w:color w:val="000000"/>
          <w:sz w:val="20"/>
          <w:lang w:val="en-US"/>
        </w:rPr>
      </w:pPr>
      <w:r>
        <w:rPr>
          <w:lang w:val="en-US"/>
        </w:rPr>
        <w:t>REQUEST_RESPONSE</w:t>
      </w:r>
    </w:p>
    <w:p>
      <w:pPr>
        <w:pStyle w:val="Heading1"/>
        <w:rPr/>
      </w:pPr>
      <w:bookmarkStart w:id="126" w:name="_Toc30495723"/>
      <w:bookmarkStart w:id="127" w:name="_Ref444681126"/>
      <w:bookmarkStart w:id="128" w:name="_Ref444681121"/>
      <w:r>
        <w:rPr/>
        <w:t xml:space="preserve">Service Dynamic </w:t>
      </w:r>
      <w:bookmarkEnd w:id="127"/>
      <w:bookmarkEnd w:id="128"/>
      <w:r>
        <w:rPr/>
        <w:t>Behaviour</w:t>
      </w:r>
      <w:bookmarkEnd w:id="126"/>
    </w:p>
    <w:p>
      <w:pPr>
        <w:pStyle w:val="Normal"/>
        <w:jc w:val="both"/>
        <w:rPr/>
      </w:pPr>
      <w:r>
        <w:rPr/>
        <w:t>This section describes the interactive behaviour between service interfaces and service consumers.</w:t>
      </w:r>
    </w:p>
    <w:p>
      <w:pPr>
        <w:pStyle w:val="Normal"/>
        <w:jc w:val="both"/>
        <w:rPr/>
      </w:pPr>
      <w:r>
        <w:rPr/>
        <w:t xml:space="preserve">Before the exchange of information is initiated, the service consumer retrieves the identity of the service provider from the service infrastructure and performs authentication procedure. If not authenticated, the service request is rejected. The specific authentication procedure is out of scope of the service specification and is described in the technical designs of this service. </w:t>
      </w:r>
    </w:p>
    <w:p>
      <w:pPr>
        <w:pStyle w:val="Heading2"/>
        <w:rPr/>
      </w:pPr>
      <w:r>
        <w:rPr>
          <w:color w:val="000000"/>
          <w:sz w:val="20"/>
        </w:rPr>
        <w:t xml:space="preserve"> </w:t>
      </w:r>
      <w:bookmarkStart w:id="129" w:name="_Toc30495724"/>
      <w:r>
        <w:rPr/>
        <w:t>UPLOAD Interface</w:t>
      </w:r>
      <w:bookmarkEnd w:id="129"/>
    </w:p>
    <w:p>
      <w:pPr>
        <w:pStyle w:val="Normal"/>
        <w:jc w:val="both"/>
        <w:rPr/>
      </w:pPr>
      <w:r>
        <w:rPr/>
        <w:t>Usage of upload interface is shown for use cases (perspectives) below;</w:t>
      </w:r>
    </w:p>
    <w:p>
      <w:pPr>
        <w:pStyle w:val="ListParagraph"/>
        <w:numPr>
          <w:ilvl w:val="0"/>
          <w:numId w:val="6"/>
        </w:numPr>
        <w:spacing w:lineRule="auto" w:line="240" w:before="0" w:after="120"/>
        <w:contextualSpacing/>
        <w:jc w:val="both"/>
        <w:rPr/>
      </w:pPr>
      <w:r>
        <w:rPr/>
        <w:t>Upload message initiated from service provider to service consumer</w:t>
      </w:r>
    </w:p>
    <w:p>
      <w:pPr>
        <w:pStyle w:val="ListParagraph"/>
        <w:spacing w:lineRule="auto" w:line="240" w:before="0" w:after="120"/>
        <w:contextualSpacing/>
        <w:jc w:val="both"/>
        <w:rPr/>
      </w:pPr>
      <w:r>
        <w:rPr/>
      </w:r>
    </w:p>
    <w:p>
      <w:pPr>
        <w:pStyle w:val="Normal"/>
        <w:jc w:val="both"/>
        <w:rPr/>
      </w:pPr>
      <w:r>
        <w:rPr/>
        <w:t>The service producer may request acknowledgement, which is sent by the service consumer when the uploaded message was delivered successfully. The acknowledgement contains reference to the identity of the message given in the upload request.</w:t>
      </w:r>
    </w:p>
    <w:p>
      <w:pPr>
        <w:pStyle w:val="Normal"/>
        <w:jc w:val="both"/>
        <w:rPr/>
      </w:pPr>
      <w:r>
        <w:rPr/>
        <w:t>The service provider also indicates whether the uploaded message is within a subscription, or if it is a one-time upload of data, hence no updates can be expected if not within a subscription.</w:t>
      </w:r>
    </w:p>
    <w:p>
      <w:pPr>
        <w:pStyle w:val="Normal"/>
        <w:keepNext w:val="true"/>
        <w:jc w:val="center"/>
        <w:rPr/>
      </w:pPr>
      <w:r>
        <w:rPr/>
        <w:drawing>
          <wp:inline distT="0" distB="0" distL="0" distR="0">
            <wp:extent cx="6460490" cy="3549015"/>
            <wp:effectExtent l="0" t="0" r="0" b="0"/>
            <wp:docPr id="18" name="Bildobjekt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ildobjekt 2" descr=""/>
                    <pic:cNvPicPr>
                      <a:picLocks noChangeAspect="1" noChangeArrowheads="1"/>
                    </pic:cNvPicPr>
                  </pic:nvPicPr>
                  <pic:blipFill>
                    <a:blip r:embed="rId19"/>
                    <a:stretch>
                      <a:fillRect/>
                    </a:stretch>
                  </pic:blipFill>
                  <pic:spPr bwMode="auto">
                    <a:xfrm>
                      <a:off x="0" y="0"/>
                      <a:ext cx="6460490" cy="3549015"/>
                    </a:xfrm>
                    <a:prstGeom prst="rect">
                      <a:avLst/>
                    </a:prstGeom>
                  </pic:spPr>
                </pic:pic>
              </a:graphicData>
            </a:graphic>
          </wp:inline>
        </w:drawing>
      </w:r>
    </w:p>
    <w:p>
      <w:pPr>
        <w:pStyle w:val="Caption1"/>
        <w:rPr/>
      </w:pPr>
      <w:bookmarkStart w:id="130" w:name="_Toc30495590"/>
      <w:bookmarkStart w:id="131" w:name="_Toc30493930"/>
      <w:bookmarkStart w:id="132" w:name="_Toc30493845"/>
      <w:bookmarkStart w:id="133" w:name="_Ref518984029"/>
      <w:r>
        <w:rPr/>
        <w:t xml:space="preserve">Figure </w:t>
      </w:r>
      <w:r>
        <w:rPr/>
        <w:fldChar w:fldCharType="begin"/>
      </w:r>
      <w:r>
        <w:rPr/>
        <w:instrText> SEQ Figure \* ARABIC </w:instrText>
      </w:r>
      <w:r>
        <w:rPr/>
        <w:fldChar w:fldCharType="separate"/>
      </w:r>
      <w:r>
        <w:rPr/>
        <w:t>14</w:t>
      </w:r>
      <w:r>
        <w:rPr/>
        <w:fldChar w:fldCharType="end"/>
      </w:r>
      <w:bookmarkEnd w:id="133"/>
      <w:r>
        <w:rPr/>
        <w:t>: Upload message initiated by service provider with acknowledgement.</w:t>
      </w:r>
      <w:bookmarkEnd w:id="130"/>
      <w:bookmarkEnd w:id="131"/>
      <w:bookmarkEnd w:id="132"/>
      <w:r>
        <w:br w:type="page"/>
      </w:r>
    </w:p>
    <w:p>
      <w:pPr>
        <w:pStyle w:val="Normal"/>
        <w:rPr/>
      </w:pPr>
      <w:r>
        <w:rPr/>
        <w:t xml:space="preserve">The transmission of a S-124 message can also be initiated by the service consumer using the GET command (see below). </w:t>
      </w:r>
    </w:p>
    <w:p>
      <w:pPr>
        <w:pStyle w:val="Heading2"/>
        <w:rPr/>
      </w:pPr>
      <w:bookmarkStart w:id="134" w:name="_Toc30495725"/>
      <w:r>
        <w:rPr/>
        <w:t>ACKNOWLEDGEMENT interface</w:t>
      </w:r>
      <w:bookmarkEnd w:id="134"/>
    </w:p>
    <w:p>
      <w:pPr>
        <w:pStyle w:val="Normal"/>
        <w:jc w:val="both"/>
        <w:rPr/>
      </w:pPr>
      <w:r>
        <w:rPr/>
        <w:t>Usage of ACKNOWLEDGEMENT interface is shown for use cases (perspectives) below;</w:t>
      </w:r>
    </w:p>
    <w:p>
      <w:pPr>
        <w:pStyle w:val="ListParagraph"/>
        <w:numPr>
          <w:ilvl w:val="0"/>
          <w:numId w:val="6"/>
        </w:numPr>
        <w:spacing w:lineRule="auto" w:line="240" w:before="0" w:after="120"/>
        <w:contextualSpacing/>
        <w:jc w:val="both"/>
        <w:rPr/>
      </w:pPr>
      <w:r>
        <w:rPr/>
        <w:t>Acknowledging the retrieval of a message sent by either the service provider or service consumer.</w:t>
      </w:r>
    </w:p>
    <w:p>
      <w:pPr>
        <w:pStyle w:val="Normal"/>
        <w:spacing w:lineRule="auto" w:line="240" w:before="0" w:after="120"/>
        <w:jc w:val="both"/>
        <w:rPr/>
      </w:pPr>
      <w:r>
        <w:rPr/>
        <w:t>The Acknowledgement interface has several specific use cases and could for example be used for confirming the retrieval of uploaded data using the UPLOAD interface.</w:t>
      </w:r>
    </w:p>
    <w:p>
      <w:pPr>
        <w:pStyle w:val="Heading2"/>
        <w:rPr/>
      </w:pPr>
      <w:bookmarkStart w:id="135" w:name="_Toc30495726"/>
      <w:r>
        <w:rPr/>
        <w:t>GET interface</w:t>
      </w:r>
      <w:bookmarkEnd w:id="135"/>
    </w:p>
    <w:p>
      <w:pPr>
        <w:pStyle w:val="Normal"/>
        <w:jc w:val="both"/>
        <w:rPr/>
      </w:pPr>
      <w:r>
        <w:rPr/>
        <w:t>Usage of GET interface is shown for use cases (perspectives) below;</w:t>
      </w:r>
    </w:p>
    <w:p>
      <w:pPr>
        <w:pStyle w:val="ListParagraph"/>
        <w:numPr>
          <w:ilvl w:val="0"/>
          <w:numId w:val="6"/>
        </w:numPr>
        <w:spacing w:lineRule="auto" w:line="240" w:before="0" w:after="120"/>
        <w:contextualSpacing/>
        <w:jc w:val="both"/>
        <w:rPr/>
      </w:pPr>
      <w:r>
        <w:rPr/>
        <w:t>Used for requesting a specific information object from the service provider. Initiated by the service consumer.</w:t>
      </w:r>
    </w:p>
    <w:p>
      <w:pPr>
        <w:pStyle w:val="Normal"/>
        <w:spacing w:lineRule="auto" w:line="240" w:before="0" w:after="120"/>
        <w:jc w:val="both"/>
        <w:rPr/>
      </w:pPr>
      <w:r>
        <w:rPr/>
        <w:t>The GET interface can be used by the service consumer to request information objects (typically S-124 Information) from the service provider. For this action, the identifier of the information object is required. This identifier can for example be retrieved from the GET LIST interface (see below).</w:t>
      </w:r>
    </w:p>
    <w:p>
      <w:pPr>
        <w:pStyle w:val="Normal"/>
        <w:keepNext w:val="true"/>
        <w:spacing w:lineRule="auto" w:line="240" w:before="0" w:after="120"/>
        <w:jc w:val="both"/>
        <w:rPr/>
      </w:pPr>
      <w:r>
        <w:rPr/>
        <w:drawing>
          <wp:inline distT="0" distB="0" distL="0" distR="0">
            <wp:extent cx="6773545" cy="2054225"/>
            <wp:effectExtent l="0" t="0" r="0" b="0"/>
            <wp:docPr id="19" name="Bildobjekt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Bildobjekt 4" descr=""/>
                    <pic:cNvPicPr>
                      <a:picLocks noChangeAspect="1" noChangeArrowheads="1"/>
                    </pic:cNvPicPr>
                  </pic:nvPicPr>
                  <pic:blipFill>
                    <a:blip r:embed="rId20"/>
                    <a:stretch>
                      <a:fillRect/>
                    </a:stretch>
                  </pic:blipFill>
                  <pic:spPr bwMode="auto">
                    <a:xfrm>
                      <a:off x="0" y="0"/>
                      <a:ext cx="6773545" cy="2054225"/>
                    </a:xfrm>
                    <a:prstGeom prst="rect">
                      <a:avLst/>
                    </a:prstGeom>
                  </pic:spPr>
                </pic:pic>
              </a:graphicData>
            </a:graphic>
          </wp:inline>
        </w:drawing>
      </w:r>
    </w:p>
    <w:p>
      <w:pPr>
        <w:pStyle w:val="Caption1"/>
        <w:rPr/>
      </w:pPr>
      <w:bookmarkStart w:id="136" w:name="_Toc30495591"/>
      <w:r>
        <w:rPr/>
        <w:t xml:space="preserve">Figure </w:t>
      </w:r>
      <w:r>
        <w:rPr/>
        <w:fldChar w:fldCharType="begin"/>
      </w:r>
      <w:r>
        <w:rPr/>
        <w:instrText> SEQ Figure \* ARABIC </w:instrText>
      </w:r>
      <w:r>
        <w:rPr/>
        <w:fldChar w:fldCharType="separate"/>
      </w:r>
      <w:r>
        <w:rPr/>
        <w:t>15</w:t>
      </w:r>
      <w:r>
        <w:rPr/>
        <w:fldChar w:fldCharType="end"/>
      </w:r>
      <w:r>
        <w:rPr/>
        <w:t>: Get Interface sequence diagram</w:t>
      </w:r>
      <w:bookmarkEnd w:id="136"/>
    </w:p>
    <w:p>
      <w:pPr>
        <w:pStyle w:val="Normal"/>
        <w:spacing w:lineRule="auto" w:line="240" w:before="0" w:after="120"/>
        <w:jc w:val="both"/>
        <w:rPr/>
      </w:pPr>
      <w:r>
        <w:rPr/>
      </w:r>
    </w:p>
    <w:p>
      <w:pPr>
        <w:pStyle w:val="Heading2"/>
        <w:rPr/>
      </w:pPr>
      <w:bookmarkStart w:id="137" w:name="_Toc30495727"/>
      <w:r>
        <w:rPr/>
        <w:t>GET LIST interface</w:t>
      </w:r>
      <w:bookmarkEnd w:id="137"/>
    </w:p>
    <w:p>
      <w:pPr>
        <w:pStyle w:val="Normal"/>
        <w:jc w:val="both"/>
        <w:rPr/>
      </w:pPr>
      <w:r>
        <w:rPr/>
        <w:t>Usage of GET LIST interface is shown for use cases (perspectives) below;</w:t>
      </w:r>
    </w:p>
    <w:p>
      <w:pPr>
        <w:pStyle w:val="ListParagraph"/>
        <w:numPr>
          <w:ilvl w:val="0"/>
          <w:numId w:val="6"/>
        </w:numPr>
        <w:spacing w:lineRule="auto" w:line="240" w:before="0" w:after="120"/>
        <w:contextualSpacing/>
        <w:jc w:val="both"/>
        <w:rPr/>
      </w:pPr>
      <w:r>
        <w:rPr/>
        <w:t>Retrieves a list of accessible information objects. Initiated by the service consumer.</w:t>
      </w:r>
    </w:p>
    <w:p>
      <w:pPr>
        <w:pStyle w:val="Normal"/>
        <w:rPr/>
      </w:pPr>
      <w:r>
        <w:rPr/>
        <w:t>The service consumer asks for a list of S-124 information objects that are accessible by the external service. If no information is accessible, an empty list will be returned.</w:t>
      </w:r>
    </w:p>
    <w:p>
      <w:pPr>
        <w:pStyle w:val="Normal"/>
        <w:rPr/>
      </w:pPr>
      <w:r>
        <w:rPr/>
        <w:t>The external service can use the given identifier in the GET interface to retrieve the complete information object or use the given identity to request subscription of the information object.</w:t>
      </w:r>
    </w:p>
    <w:p>
      <w:pPr>
        <w:pStyle w:val="Normal"/>
        <w:jc w:val="both"/>
        <w:rPr/>
      </w:pPr>
      <w:r>
        <w:rPr/>
        <w:fldChar w:fldCharType="begin"/>
      </w:r>
      <w:r>
        <w:rPr/>
        <w:instrText> REF _Ref23757380 \h </w:instrText>
      </w:r>
      <w:r>
        <w:rPr/>
        <w:fldChar w:fldCharType="separate"/>
      </w:r>
      <w:r>
        <w:rPr/>
        <w:t>Figure 16</w:t>
      </w:r>
      <w:r>
        <w:rPr/>
        <w:fldChar w:fldCharType="end"/>
      </w:r>
      <w:r>
        <w:rPr/>
        <w:t xml:space="preserve"> </w:t>
      </w:r>
      <w:r>
        <w:rPr/>
        <w:t>shows a typical usage of the GET LIST interface. The service consumer requests the list of accessible information objects via the interface and directly receives a response from the service provider. Then, the service consumer selects an id from the list and requests detailed information (e.g. a complete S124 dataset) with the GET interface. This information is then sent to the client as direct response of the GET request.</w:t>
      </w:r>
    </w:p>
    <w:p>
      <w:pPr>
        <w:pStyle w:val="Normal"/>
        <w:keepNext w:val="true"/>
        <w:jc w:val="center"/>
        <w:rPr/>
      </w:pPr>
      <w:r>
        <w:rPr/>
        <w:drawing>
          <wp:inline distT="0" distB="0" distL="0" distR="0">
            <wp:extent cx="4897755" cy="3345180"/>
            <wp:effectExtent l="0" t="0" r="0" b="0"/>
            <wp:docPr id="20" name="Bildobjekt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Bildobjekt 5" descr=""/>
                    <pic:cNvPicPr>
                      <a:picLocks noChangeAspect="1" noChangeArrowheads="1"/>
                    </pic:cNvPicPr>
                  </pic:nvPicPr>
                  <pic:blipFill>
                    <a:blip r:embed="rId21"/>
                    <a:stretch>
                      <a:fillRect/>
                    </a:stretch>
                  </pic:blipFill>
                  <pic:spPr bwMode="auto">
                    <a:xfrm>
                      <a:off x="0" y="0"/>
                      <a:ext cx="4897755" cy="3345180"/>
                    </a:xfrm>
                    <a:prstGeom prst="rect">
                      <a:avLst/>
                    </a:prstGeom>
                  </pic:spPr>
                </pic:pic>
              </a:graphicData>
            </a:graphic>
          </wp:inline>
        </w:drawing>
      </w:r>
    </w:p>
    <w:p>
      <w:pPr>
        <w:pStyle w:val="Caption1"/>
        <w:rPr>
          <w:b w:val="false"/>
          <w:b w:val="false"/>
          <w:kern w:val="2"/>
          <w:sz w:val="32"/>
        </w:rPr>
      </w:pPr>
      <w:bookmarkStart w:id="138" w:name="_Toc30495592"/>
      <w:bookmarkStart w:id="139" w:name="_Toc30493931"/>
      <w:bookmarkStart w:id="140" w:name="_Toc30493846"/>
      <w:bookmarkStart w:id="141" w:name="_Ref23757380"/>
      <w:r>
        <w:rPr/>
        <w:t xml:space="preserve">Figure </w:t>
      </w:r>
      <w:r>
        <w:rPr/>
        <w:fldChar w:fldCharType="begin"/>
      </w:r>
      <w:r>
        <w:rPr/>
        <w:instrText> SEQ Figure \* ARABIC </w:instrText>
      </w:r>
      <w:r>
        <w:rPr/>
        <w:fldChar w:fldCharType="separate"/>
      </w:r>
      <w:r>
        <w:rPr/>
        <w:t>16</w:t>
      </w:r>
      <w:r>
        <w:rPr/>
        <w:fldChar w:fldCharType="end"/>
      </w:r>
      <w:bookmarkEnd w:id="141"/>
      <w:r>
        <w:rPr/>
        <w:t xml:space="preserve"> Get List Interface</w:t>
      </w:r>
      <w:bookmarkEnd w:id="139"/>
      <w:bookmarkEnd w:id="140"/>
      <w:r>
        <w:rPr/>
        <w:t xml:space="preserve"> Diagram</w:t>
      </w:r>
      <w:bookmarkEnd w:id="138"/>
    </w:p>
    <w:p>
      <w:pPr>
        <w:pStyle w:val="Heading2"/>
        <w:rPr/>
      </w:pPr>
      <w:bookmarkStart w:id="142" w:name="_Toc30495728"/>
      <w:r>
        <w:rPr/>
        <w:t>SUBSCRIPTION interfaces</w:t>
      </w:r>
      <w:bookmarkEnd w:id="142"/>
    </w:p>
    <w:p>
      <w:pPr>
        <w:pStyle w:val="Normal"/>
        <w:jc w:val="both"/>
        <w:rPr/>
      </w:pPr>
      <w:r>
        <w:rPr/>
        <w:t>Usage of SUBSCRIPTION interfaces is shown for use cases (perspectives) below;</w:t>
      </w:r>
    </w:p>
    <w:p>
      <w:pPr>
        <w:pStyle w:val="ListParagraph"/>
        <w:numPr>
          <w:ilvl w:val="0"/>
          <w:numId w:val="6"/>
        </w:numPr>
        <w:spacing w:lineRule="auto" w:line="240" w:before="0" w:after="120"/>
        <w:contextualSpacing/>
        <w:jc w:val="both"/>
        <w:rPr/>
      </w:pPr>
      <w:r>
        <w:rPr/>
        <w:t>The service consumer subscribes to an S-124 information object provided by the service provider, i.e. requests a subscription.</w:t>
      </w:r>
    </w:p>
    <w:p>
      <w:pPr>
        <w:pStyle w:val="ListParagraph"/>
        <w:numPr>
          <w:ilvl w:val="0"/>
          <w:numId w:val="6"/>
        </w:numPr>
        <w:spacing w:lineRule="auto" w:line="240" w:before="0" w:after="120"/>
        <w:contextualSpacing/>
        <w:jc w:val="both"/>
        <w:rPr/>
      </w:pPr>
      <w:r>
        <w:rPr/>
        <w:t>The consumer is notified about changes in subscriptions.</w:t>
      </w:r>
    </w:p>
    <w:p>
      <w:pPr>
        <w:pStyle w:val="ListParagraph"/>
        <w:numPr>
          <w:ilvl w:val="0"/>
          <w:numId w:val="6"/>
        </w:numPr>
        <w:spacing w:lineRule="auto" w:line="240" w:before="0" w:after="120"/>
        <w:contextualSpacing/>
        <w:jc w:val="both"/>
        <w:rPr/>
      </w:pPr>
      <w:r>
        <w:rPr/>
        <w:t>The consumer removes a subscription of an S-124 information object</w:t>
      </w:r>
    </w:p>
    <w:p>
      <w:pPr>
        <w:pStyle w:val="ListParagraph"/>
        <w:numPr>
          <w:ilvl w:val="0"/>
          <w:numId w:val="6"/>
        </w:numPr>
        <w:spacing w:lineRule="auto" w:line="240" w:before="0" w:after="120"/>
        <w:contextualSpacing/>
        <w:jc w:val="both"/>
        <w:rPr/>
      </w:pPr>
      <w:r>
        <w:rPr/>
        <w:t>The consumer retrieves a list of all active subscriptions.</w:t>
      </w:r>
    </w:p>
    <w:p>
      <w:pPr>
        <w:pStyle w:val="Normal"/>
        <w:spacing w:lineRule="auto" w:line="240" w:before="0" w:after="120"/>
        <w:jc w:val="both"/>
        <w:rPr/>
      </w:pPr>
      <w:r>
        <w:rPr/>
        <w:t>The service consumer asks for a subscription of a specific information object. Whenever an update of this object is available to the service provider, the UPLOAD interface is used to deliver this object to the service consumer. A subscription can also be removed with the REMOVE SUBSCRIPTION interface. In this case, updates are no longer delivered to the client. Directly after a SUBSCRIPTION is created or deleted a notification will be sent to the service consumer for confirmation. A list of currently subscribed information objects can be retrieved via the GET SUBSCRIPTION LIST interface.</w:t>
      </w:r>
    </w:p>
    <w:p>
      <w:pPr>
        <w:pStyle w:val="Normal"/>
        <w:spacing w:lineRule="auto" w:line="240" w:before="0" w:after="120"/>
        <w:jc w:val="both"/>
        <w:rPr/>
      </w:pPr>
      <w:r>
        <w:rPr/>
        <w:fldChar w:fldCharType="begin"/>
      </w:r>
      <w:r>
        <w:rPr/>
        <w:instrText> REF _Ref23755210 \h </w:instrText>
      </w:r>
      <w:r>
        <w:rPr/>
        <w:fldChar w:fldCharType="separate"/>
      </w:r>
      <w:r>
        <w:rPr/>
        <w:t>Figure 17</w:t>
      </w:r>
      <w:r>
        <w:rPr/>
        <w:fldChar w:fldCharType="end"/>
      </w:r>
      <w:r>
        <w:rPr/>
        <w:t xml:space="preserve"> </w:t>
      </w:r>
      <w:r>
        <w:rPr/>
        <w:t>illustrates the typical behaviour of subscriptions. First, a subscription is created by the service consumer with the SUBSCRIBE interface, this is confirmed by the SUBSCRIPTION CREATED NOTIFICATION. Then, whenever an update for the subscribed id is available to the service provider, the UPLOAD interface is used to push this information to the consumer. The subscription can be ended by the REMOVE SUBSCRIPTION interface and is confirmed by the SUBSCRIPTION REMOVED NOTIFICATION.</w:t>
      </w:r>
    </w:p>
    <w:p>
      <w:pPr>
        <w:pStyle w:val="Normal"/>
        <w:keepNext w:val="true"/>
        <w:jc w:val="center"/>
        <w:rPr/>
      </w:pPr>
      <w:r>
        <w:rPr/>
        <w:drawing>
          <wp:inline distT="0" distB="0" distL="0" distR="0">
            <wp:extent cx="6695440" cy="7206615"/>
            <wp:effectExtent l="0" t="0" r="0" b="0"/>
            <wp:docPr id="21" name="Bildobjekt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ildobjekt 25" descr=""/>
                    <pic:cNvPicPr>
                      <a:picLocks noChangeAspect="1" noChangeArrowheads="1"/>
                    </pic:cNvPicPr>
                  </pic:nvPicPr>
                  <pic:blipFill>
                    <a:blip r:embed="rId22"/>
                    <a:stretch>
                      <a:fillRect/>
                    </a:stretch>
                  </pic:blipFill>
                  <pic:spPr bwMode="auto">
                    <a:xfrm>
                      <a:off x="0" y="0"/>
                      <a:ext cx="6695440" cy="7206615"/>
                    </a:xfrm>
                    <a:prstGeom prst="rect">
                      <a:avLst/>
                    </a:prstGeom>
                  </pic:spPr>
                </pic:pic>
              </a:graphicData>
            </a:graphic>
          </wp:inline>
        </w:drawing>
      </w:r>
    </w:p>
    <w:p>
      <w:pPr>
        <w:pStyle w:val="Caption1"/>
        <w:rPr/>
      </w:pPr>
      <w:bookmarkStart w:id="143" w:name="_Toc30495593"/>
      <w:bookmarkStart w:id="144" w:name="_Toc30493932"/>
      <w:bookmarkStart w:id="145" w:name="_Toc30493847"/>
      <w:bookmarkStart w:id="146" w:name="_Ref23755210"/>
      <w:r>
        <w:rPr/>
        <w:t xml:space="preserve">Figure </w:t>
      </w:r>
      <w:r>
        <w:rPr/>
        <w:fldChar w:fldCharType="begin"/>
      </w:r>
      <w:r>
        <w:rPr/>
        <w:instrText> SEQ Figure \* ARABIC </w:instrText>
      </w:r>
      <w:r>
        <w:rPr/>
        <w:fldChar w:fldCharType="separate"/>
      </w:r>
      <w:r>
        <w:rPr/>
        <w:t>17</w:t>
      </w:r>
      <w:r>
        <w:rPr/>
        <w:fldChar w:fldCharType="end"/>
      </w:r>
      <w:bookmarkEnd w:id="146"/>
      <w:r>
        <w:rPr/>
        <w:t xml:space="preserve"> Subscription Requested by external service</w:t>
      </w:r>
      <w:bookmarkEnd w:id="143"/>
      <w:bookmarkEnd w:id="144"/>
      <w:bookmarkEnd w:id="145"/>
    </w:p>
    <w:p>
      <w:pPr>
        <w:pStyle w:val="Heading2"/>
        <w:rPr/>
      </w:pPr>
      <w:bookmarkStart w:id="147" w:name="_Toc30495729"/>
      <w:r>
        <w:rPr/>
        <w:t>CAPABILITY interface</w:t>
      </w:r>
      <w:bookmarkEnd w:id="147"/>
    </w:p>
    <w:p>
      <w:pPr>
        <w:pStyle w:val="Normal"/>
        <w:jc w:val="both"/>
        <w:rPr/>
      </w:pPr>
      <w:r>
        <w:rPr/>
        <w:t>Usage of CAPABILITY interface is shown for use cases (perspectives) below;</w:t>
      </w:r>
    </w:p>
    <w:p>
      <w:pPr>
        <w:pStyle w:val="ListParagraph"/>
        <w:numPr>
          <w:ilvl w:val="0"/>
          <w:numId w:val="6"/>
        </w:numPr>
        <w:spacing w:lineRule="auto" w:line="240" w:before="0" w:after="120"/>
        <w:contextualSpacing/>
        <w:jc w:val="both"/>
        <w:rPr/>
      </w:pPr>
      <w:r>
        <w:rPr/>
        <w:t>The service consumer retrieves all capabilities of the services provider related to S-124 information exchange.</w:t>
      </w:r>
    </w:p>
    <w:p>
      <w:pPr>
        <w:pStyle w:val="Heading2"/>
        <w:rPr/>
      </w:pPr>
      <w:bookmarkStart w:id="148" w:name="_Toc30495730"/>
      <w:r>
        <w:rPr/>
        <w:t>DESCRIPTION interface</w:t>
      </w:r>
      <w:bookmarkEnd w:id="148"/>
    </w:p>
    <w:p>
      <w:pPr>
        <w:pStyle w:val="Normal"/>
        <w:jc w:val="both"/>
        <w:rPr/>
      </w:pPr>
      <w:r>
        <w:rPr/>
        <w:t>Usage of DESCRIPTION interface is shown for use cases (perspectives) below;</w:t>
      </w:r>
    </w:p>
    <w:p>
      <w:pPr>
        <w:pStyle w:val="ListParagraph"/>
        <w:numPr>
          <w:ilvl w:val="0"/>
          <w:numId w:val="6"/>
        </w:numPr>
        <w:spacing w:lineRule="auto" w:line="240" w:before="0" w:after="120"/>
        <w:contextualSpacing/>
        <w:jc w:val="both"/>
        <w:rPr/>
      </w:pPr>
      <w:r>
        <w:rPr/>
        <w:t>The service consumer retrieves the operational/ user description of the specific service instance. This involves information about the services ability to exchange NW information objects and semantic conditions.</w:t>
      </w:r>
    </w:p>
    <w:p>
      <w:pPr>
        <w:pStyle w:val="Heading1"/>
        <w:rPr/>
      </w:pPr>
      <w:bookmarkStart w:id="149" w:name="_Toc30495731"/>
      <w:r>
        <w:rPr/>
        <w:t>References</w:t>
      </w:r>
      <w:bookmarkEnd w:id="149"/>
    </w:p>
    <w:tbl>
      <w:tblPr>
        <w:tblW w:w="9238" w:type="dxa"/>
        <w:jc w:val="left"/>
        <w:tblInd w:w="-72" w:type="dxa"/>
        <w:tblLayout w:type="fixed"/>
        <w:tblCellMar>
          <w:top w:w="0" w:type="dxa"/>
          <w:left w:w="70" w:type="dxa"/>
          <w:bottom w:w="0" w:type="dxa"/>
          <w:right w:w="70" w:type="dxa"/>
        </w:tblCellMar>
        <w:tblLook w:val="0000" w:noVBand="0" w:noHBand="0" w:lastColumn="0" w:firstColumn="0" w:lastRow="0" w:firstRow="0"/>
      </w:tblPr>
      <w:tblGrid>
        <w:gridCol w:w="3685"/>
        <w:gridCol w:w="1560"/>
        <w:gridCol w:w="3993"/>
      </w:tblGrid>
      <w:tr>
        <w:trPr>
          <w:tblHeader w:val="true"/>
          <w:trHeight w:val="341" w:hRule="atLeast"/>
        </w:trPr>
        <w:tc>
          <w:tcPr>
            <w:tcW w:w="3685" w:type="dxa"/>
            <w:tcBorders>
              <w:top w:val="single" w:sz="4" w:space="0" w:color="000000"/>
              <w:left w:val="single" w:sz="4" w:space="0" w:color="000000"/>
              <w:bottom w:val="single" w:sz="4" w:space="0" w:color="000000"/>
              <w:right w:val="single" w:sz="4" w:space="0" w:color="000000"/>
            </w:tcBorders>
            <w:shd w:color="auto" w:fill="C2D69B" w:themeFill="accent3" w:themeFillTint="99" w:val="clear"/>
            <w:vAlign w:val="center"/>
          </w:tcPr>
          <w:p>
            <w:pPr>
              <w:pStyle w:val="TableHeader"/>
              <w:widowControl w:val="false"/>
              <w:rPr/>
            </w:pPr>
            <w:r>
              <w:rPr/>
              <w:t>Nr.</w:t>
            </w:r>
          </w:p>
        </w:tc>
        <w:tc>
          <w:tcPr>
            <w:tcW w:w="1560" w:type="dxa"/>
            <w:tcBorders>
              <w:top w:val="single" w:sz="4" w:space="0" w:color="000000"/>
              <w:left w:val="single" w:sz="4" w:space="0" w:color="000000"/>
              <w:bottom w:val="single" w:sz="4" w:space="0" w:color="000000"/>
              <w:right w:val="single" w:sz="4" w:space="0" w:color="000000"/>
            </w:tcBorders>
            <w:shd w:color="auto" w:fill="C2D69B" w:themeFill="accent3" w:themeFillTint="99" w:val="clear"/>
            <w:vAlign w:val="center"/>
          </w:tcPr>
          <w:p>
            <w:pPr>
              <w:pStyle w:val="TableHeader"/>
              <w:widowControl w:val="false"/>
              <w:rPr/>
            </w:pPr>
            <w:r>
              <w:rPr/>
              <w:t>Version</w:t>
            </w:r>
          </w:p>
        </w:tc>
        <w:tc>
          <w:tcPr>
            <w:tcW w:w="3993" w:type="dxa"/>
            <w:tcBorders>
              <w:top w:val="single" w:sz="4" w:space="0" w:color="000000"/>
              <w:left w:val="single" w:sz="4" w:space="0" w:color="000000"/>
              <w:bottom w:val="single" w:sz="4" w:space="0" w:color="000000"/>
              <w:right w:val="single" w:sz="4" w:space="0" w:color="000000"/>
            </w:tcBorders>
            <w:shd w:color="auto" w:fill="C2D69B" w:themeFill="accent3" w:themeFillTint="99" w:val="clear"/>
          </w:tcPr>
          <w:p>
            <w:pPr>
              <w:pStyle w:val="TableHeader"/>
              <w:widowControl w:val="false"/>
              <w:rPr/>
            </w:pPr>
            <w:r>
              <w:rPr/>
              <w:t>Reference</w:t>
            </w:r>
          </w:p>
        </w:tc>
      </w:tr>
      <w:tr>
        <w:trPr>
          <w:trHeight w:val="477" w:hRule="atLeast"/>
        </w:trPr>
        <w:tc>
          <w:tcPr>
            <w:tcW w:w="3685" w:type="dxa"/>
            <w:tcBorders>
              <w:top w:val="single" w:sz="4" w:space="0" w:color="000000"/>
              <w:left w:val="single" w:sz="4" w:space="0" w:color="000000"/>
              <w:bottom w:val="single" w:sz="4" w:space="0" w:color="000000"/>
              <w:right w:val="single" w:sz="4" w:space="0" w:color="000000"/>
            </w:tcBorders>
          </w:tcPr>
          <w:p>
            <w:pPr>
              <w:pStyle w:val="Table"/>
              <w:widowControl w:val="false"/>
              <w:numPr>
                <w:ilvl w:val="0"/>
                <w:numId w:val="2"/>
              </w:numPr>
              <w:ind w:left="465" w:right="108" w:hanging="357"/>
              <w:rPr/>
            </w:pPr>
            <w:bookmarkStart w:id="150" w:name="_Ref448418975"/>
            <w:r>
              <w:rPr/>
              <w:t>Service Documentation Guidelines</w:t>
            </w:r>
            <w:bookmarkEnd w:id="150"/>
          </w:p>
        </w:tc>
        <w:tc>
          <w:tcPr>
            <w:tcW w:w="1560"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t>01.00</w:t>
            </w:r>
          </w:p>
        </w:tc>
        <w:tc>
          <w:tcPr>
            <w:tcW w:w="3993"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t>SG_Annex_A_Service_Documentation_Guidelines</w:t>
            </w:r>
          </w:p>
        </w:tc>
      </w:tr>
      <w:tr>
        <w:trPr>
          <w:trHeight w:val="477" w:hRule="atLeast"/>
        </w:trPr>
        <w:tc>
          <w:tcPr>
            <w:tcW w:w="3685" w:type="dxa"/>
            <w:tcBorders>
              <w:top w:val="single" w:sz="4" w:space="0" w:color="000000"/>
              <w:left w:val="single" w:sz="4" w:space="0" w:color="000000"/>
              <w:bottom w:val="single" w:sz="4" w:space="0" w:color="000000"/>
              <w:right w:val="single" w:sz="4" w:space="0" w:color="000000"/>
            </w:tcBorders>
          </w:tcPr>
          <w:p>
            <w:pPr>
              <w:pStyle w:val="Table"/>
              <w:widowControl w:val="false"/>
              <w:numPr>
                <w:ilvl w:val="0"/>
                <w:numId w:val="2"/>
              </w:numPr>
              <w:ind w:left="465" w:right="108" w:hanging="357"/>
              <w:rPr>
                <w:vanish/>
              </w:rPr>
            </w:pPr>
            <w:r>
              <w:rPr>
                <w:vanish/>
              </w:rPr>
              <w:t>Document ID</w:t>
            </w:r>
          </w:p>
        </w:tc>
        <w:tc>
          <w:tcPr>
            <w:tcW w:w="1560" w:type="dxa"/>
            <w:tcBorders>
              <w:top w:val="single" w:sz="4" w:space="0" w:color="000000"/>
              <w:left w:val="single" w:sz="4" w:space="0" w:color="000000"/>
              <w:bottom w:val="single" w:sz="4" w:space="0" w:color="000000"/>
              <w:right w:val="single" w:sz="4" w:space="0" w:color="000000"/>
            </w:tcBorders>
          </w:tcPr>
          <w:p>
            <w:pPr>
              <w:pStyle w:val="Table"/>
              <w:widowControl w:val="false"/>
              <w:rPr>
                <w:vanish/>
              </w:rPr>
            </w:pPr>
            <w:r>
              <w:rPr>
                <w:vanish/>
              </w:rPr>
              <w:t>xx.yy</w:t>
            </w:r>
          </w:p>
        </w:tc>
        <w:tc>
          <w:tcPr>
            <w:tcW w:w="3993" w:type="dxa"/>
            <w:tcBorders>
              <w:top w:val="single" w:sz="4" w:space="0" w:color="000000"/>
              <w:left w:val="single" w:sz="4" w:space="0" w:color="000000"/>
              <w:bottom w:val="single" w:sz="4" w:space="0" w:color="000000"/>
              <w:right w:val="single" w:sz="4" w:space="0" w:color="000000"/>
            </w:tcBorders>
          </w:tcPr>
          <w:p>
            <w:pPr>
              <w:pStyle w:val="Table"/>
              <w:widowControl w:val="false"/>
              <w:rPr>
                <w:vanish/>
              </w:rPr>
            </w:pPr>
            <w:r>
              <w:rPr>
                <w:vanish/>
              </w:rPr>
              <w:t>Deliverable abc</w:t>
            </w:r>
          </w:p>
        </w:tc>
      </w:tr>
      <w:tr>
        <w:trPr>
          <w:trHeight w:val="477" w:hRule="atLeast"/>
        </w:trPr>
        <w:tc>
          <w:tcPr>
            <w:tcW w:w="3685" w:type="dxa"/>
            <w:tcBorders>
              <w:top w:val="single" w:sz="4" w:space="0" w:color="000000"/>
              <w:left w:val="single" w:sz="4" w:space="0" w:color="000000"/>
              <w:bottom w:val="single" w:sz="4" w:space="0" w:color="000000"/>
              <w:right w:val="single" w:sz="4" w:space="0" w:color="000000"/>
            </w:tcBorders>
          </w:tcPr>
          <w:p>
            <w:pPr>
              <w:pStyle w:val="Table"/>
              <w:widowControl w:val="false"/>
              <w:numPr>
                <w:ilvl w:val="0"/>
                <w:numId w:val="2"/>
              </w:numPr>
              <w:ind w:left="465" w:right="108" w:hanging="357"/>
              <w:rPr>
                <w:vanish/>
              </w:rPr>
            </w:pPr>
            <w:bookmarkStart w:id="151" w:name="_Ref459284225"/>
            <w:bookmarkEnd w:id="151"/>
            <w:r>
              <w:rPr/>
              <w:t>Maritime Resource Name</w:t>
            </w:r>
          </w:p>
        </w:tc>
        <w:tc>
          <w:tcPr>
            <w:tcW w:w="1560" w:type="dxa"/>
            <w:tcBorders>
              <w:top w:val="single" w:sz="4" w:space="0" w:color="000000"/>
              <w:left w:val="single" w:sz="4" w:space="0" w:color="000000"/>
              <w:bottom w:val="single" w:sz="4" w:space="0" w:color="000000"/>
              <w:right w:val="single" w:sz="4" w:space="0" w:color="000000"/>
            </w:tcBorders>
          </w:tcPr>
          <w:p>
            <w:pPr>
              <w:pStyle w:val="Table"/>
              <w:widowControl w:val="false"/>
              <w:rPr>
                <w:vanish/>
              </w:rPr>
            </w:pPr>
            <w:r>
              <w:rPr>
                <w:vanish/>
              </w:rPr>
            </w:r>
          </w:p>
        </w:tc>
        <w:tc>
          <w:tcPr>
            <w:tcW w:w="3993" w:type="dxa"/>
            <w:tcBorders>
              <w:top w:val="single" w:sz="4" w:space="0" w:color="000000"/>
              <w:left w:val="single" w:sz="4" w:space="0" w:color="000000"/>
              <w:bottom w:val="single" w:sz="4" w:space="0" w:color="000000"/>
              <w:right w:val="single" w:sz="4" w:space="0" w:color="000000"/>
            </w:tcBorders>
          </w:tcPr>
          <w:p>
            <w:pPr>
              <w:pStyle w:val="Table"/>
              <w:widowControl w:val="false"/>
              <w:rPr>
                <w:vanish/>
              </w:rPr>
            </w:pPr>
            <w:r>
              <w:rPr/>
              <w:t>Maritime Resource Name, ENAV17-n.n.n</w:t>
            </w:r>
          </w:p>
        </w:tc>
      </w:tr>
      <w:tr>
        <w:trPr>
          <w:trHeight w:val="477" w:hRule="atLeast"/>
        </w:trPr>
        <w:tc>
          <w:tcPr>
            <w:tcW w:w="3685" w:type="dxa"/>
            <w:tcBorders>
              <w:top w:val="single" w:sz="4" w:space="0" w:color="000000"/>
              <w:left w:val="single" w:sz="4" w:space="0" w:color="000000"/>
              <w:bottom w:val="single" w:sz="4" w:space="0" w:color="000000"/>
              <w:right w:val="single" w:sz="4" w:space="0" w:color="000000"/>
            </w:tcBorders>
          </w:tcPr>
          <w:p>
            <w:pPr>
              <w:pStyle w:val="Table"/>
              <w:widowControl w:val="false"/>
              <w:numPr>
                <w:ilvl w:val="0"/>
                <w:numId w:val="2"/>
              </w:numPr>
              <w:ind w:left="465" w:right="108" w:hanging="357"/>
              <w:rPr/>
            </w:pPr>
            <w:bookmarkStart w:id="152" w:name="_Ref459300586"/>
            <w:bookmarkStart w:id="153" w:name="_Ref459300212"/>
            <w:bookmarkStart w:id="154" w:name="_Ref459212772"/>
            <w:r>
              <w:rPr/>
              <w:t>S-100</w:t>
            </w:r>
            <w:bookmarkEnd w:id="154"/>
            <w:r>
              <w:rPr/>
              <w:t xml:space="preserve"> Universal Hydrographic Data Model</w:t>
            </w:r>
            <w:bookmarkEnd w:id="152"/>
            <w:bookmarkEnd w:id="153"/>
          </w:p>
        </w:tc>
        <w:tc>
          <w:tcPr>
            <w:tcW w:w="1560"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t>2.0.0</w:t>
            </w:r>
          </w:p>
        </w:tc>
        <w:tc>
          <w:tcPr>
            <w:tcW w:w="3993"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t>S-100 –</w:t>
            </w:r>
          </w:p>
          <w:p>
            <w:pPr>
              <w:pStyle w:val="Table"/>
              <w:widowControl w:val="false"/>
              <w:rPr/>
            </w:pPr>
            <w:r>
              <w:rPr/>
              <w:t>UNIVERSAL HYDROGRAPHIC DATA MODEL</w:t>
            </w:r>
          </w:p>
          <w:p>
            <w:pPr>
              <w:pStyle w:val="Table"/>
              <w:widowControl w:val="false"/>
              <w:rPr/>
            </w:pPr>
            <w:hyperlink r:id="rId23">
              <w:r>
                <w:rPr>
                  <w:rStyle w:val="InternetLink"/>
                  <w:sz w:val="18"/>
                </w:rPr>
                <w:t>http://www.iho.int/iho_pubs/standard/S-100/S-100_Ed_2/S_100_V2.0.0_June-2015.pdf</w:t>
              </w:r>
            </w:hyperlink>
          </w:p>
        </w:tc>
      </w:tr>
      <w:tr>
        <w:trPr>
          <w:trHeight w:val="477" w:hRule="atLeast"/>
        </w:trPr>
        <w:tc>
          <w:tcPr>
            <w:tcW w:w="3685" w:type="dxa"/>
            <w:tcBorders>
              <w:top w:val="single" w:sz="4" w:space="0" w:color="000000"/>
              <w:left w:val="single" w:sz="4" w:space="0" w:color="000000"/>
              <w:bottom w:val="single" w:sz="4" w:space="0" w:color="000000"/>
              <w:right w:val="single" w:sz="4" w:space="0" w:color="000000"/>
            </w:tcBorders>
          </w:tcPr>
          <w:p>
            <w:pPr>
              <w:pStyle w:val="Table"/>
              <w:widowControl w:val="false"/>
              <w:numPr>
                <w:ilvl w:val="0"/>
                <w:numId w:val="2"/>
              </w:numPr>
              <w:ind w:left="465" w:right="108" w:hanging="357"/>
              <w:rPr/>
            </w:pPr>
            <w:r>
              <w:rPr/>
              <w:t xml:space="preserve">IEC </w:t>
            </w:r>
            <w:r>
              <w:rPr>
                <w:rFonts w:eastAsia="Malgun Gothic"/>
                <w:lang w:eastAsia="ko-KR"/>
              </w:rPr>
              <w:t>draft</w:t>
            </w:r>
            <w:r>
              <w:rPr/>
              <w:t xml:space="preserve"> </w:t>
            </w:r>
            <w:r>
              <w:rPr>
                <w:rFonts w:eastAsia="Malgun Gothic"/>
                <w:lang w:eastAsia="ko-KR"/>
              </w:rPr>
              <w:t>63173-2 ED1</w:t>
            </w:r>
          </w:p>
        </w:tc>
        <w:tc>
          <w:tcPr>
            <w:tcW w:w="1560"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t>draft</w:t>
            </w:r>
          </w:p>
        </w:tc>
        <w:tc>
          <w:tcPr>
            <w:tcW w:w="3993"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r>
          </w:p>
        </w:tc>
      </w:tr>
      <w:tr>
        <w:trPr>
          <w:trHeight w:val="477" w:hRule="atLeast"/>
        </w:trPr>
        <w:tc>
          <w:tcPr>
            <w:tcW w:w="3685" w:type="dxa"/>
            <w:tcBorders>
              <w:top w:val="single" w:sz="4" w:space="0" w:color="000000"/>
              <w:left w:val="single" w:sz="4" w:space="0" w:color="000000"/>
              <w:bottom w:val="single" w:sz="4" w:space="0" w:color="000000"/>
              <w:right w:val="single" w:sz="4" w:space="0" w:color="000000"/>
            </w:tcBorders>
          </w:tcPr>
          <w:p>
            <w:pPr>
              <w:pStyle w:val="Table"/>
              <w:widowControl w:val="false"/>
              <w:numPr>
                <w:ilvl w:val="0"/>
                <w:numId w:val="2"/>
              </w:numPr>
              <w:ind w:left="465" w:right="108" w:hanging="357"/>
              <w:rPr/>
            </w:pPr>
            <w:r>
              <w:rPr/>
              <w:t>IALA Guideline G1128</w:t>
            </w:r>
          </w:p>
        </w:tc>
        <w:tc>
          <w:tcPr>
            <w:tcW w:w="1560"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r>
          </w:p>
        </w:tc>
        <w:tc>
          <w:tcPr>
            <w:tcW w:w="3993" w:type="dxa"/>
            <w:tcBorders>
              <w:top w:val="single" w:sz="4" w:space="0" w:color="000000"/>
              <w:left w:val="single" w:sz="4" w:space="0" w:color="000000"/>
              <w:bottom w:val="single" w:sz="4" w:space="0" w:color="000000"/>
              <w:right w:val="single" w:sz="4" w:space="0" w:color="000000"/>
            </w:tcBorders>
          </w:tcPr>
          <w:p>
            <w:pPr>
              <w:pStyle w:val="Table"/>
              <w:widowControl w:val="false"/>
              <w:rPr/>
            </w:pPr>
            <w:r>
              <w:rPr/>
              <w:t>THE SPECIFICATION OF e-NAVIGATION TECHNICAL SERVICES</w:t>
            </w:r>
          </w:p>
        </w:tc>
      </w:tr>
    </w:tbl>
    <w:p>
      <w:pPr>
        <w:pStyle w:val="Heading1"/>
        <w:rPr/>
      </w:pPr>
      <w:bookmarkStart w:id="155" w:name="_Toc30495732"/>
      <w:r>
        <w:rPr/>
        <w:t>Acronyms and Terminology</w:t>
      </w:r>
      <w:bookmarkEnd w:id="155"/>
    </w:p>
    <w:p>
      <w:pPr>
        <w:pStyle w:val="Heading2"/>
        <w:rPr/>
      </w:pPr>
      <w:bookmarkStart w:id="156" w:name="_Toc30495733"/>
      <w:r>
        <w:rPr/>
        <w:t>Acronyms</w:t>
      </w:r>
      <w:bookmarkEnd w:id="156"/>
    </w:p>
    <w:tbl>
      <w:tblPr>
        <w:tblW w:w="9214" w:type="dxa"/>
        <w:jc w:val="left"/>
        <w:tblInd w:w="109" w:type="dxa"/>
        <w:tblLayout w:type="fixed"/>
        <w:tblCellMar>
          <w:top w:w="0" w:type="dxa"/>
          <w:left w:w="108" w:type="dxa"/>
          <w:bottom w:w="0" w:type="dxa"/>
          <w:right w:w="108" w:type="dxa"/>
        </w:tblCellMar>
        <w:tblLook w:val="04a0" w:noVBand="1" w:noHBand="0" w:lastColumn="0" w:firstColumn="1" w:lastRow="0" w:firstRow="1"/>
      </w:tblPr>
      <w:tblGrid>
        <w:gridCol w:w="1840"/>
        <w:gridCol w:w="7373"/>
      </w:tblGrid>
      <w:tr>
        <w:trPr/>
        <w:tc>
          <w:tcPr>
            <w:tcW w:w="1840" w:type="dxa"/>
            <w:tcBorders/>
          </w:tcPr>
          <w:p>
            <w:pPr>
              <w:pStyle w:val="TableHeader"/>
              <w:widowControl w:val="false"/>
              <w:rPr/>
            </w:pPr>
            <w:r>
              <w:rPr/>
              <w:t>Term</w:t>
            </w:r>
          </w:p>
        </w:tc>
        <w:tc>
          <w:tcPr>
            <w:tcW w:w="7373" w:type="dxa"/>
            <w:tcBorders/>
          </w:tcPr>
          <w:p>
            <w:pPr>
              <w:pStyle w:val="TableHeader"/>
              <w:widowControl w:val="false"/>
              <w:rPr>
                <w:rFonts w:ascii="Helvetica 55 Roman" w:hAnsi="Helvetica 55 Roman"/>
              </w:rPr>
            </w:pPr>
            <w:r>
              <w:rPr/>
              <w:t>Definition</w:t>
            </w:r>
          </w:p>
        </w:tc>
      </w:tr>
      <w:tr>
        <w:trPr/>
        <w:tc>
          <w:tcPr>
            <w:tcW w:w="1840" w:type="dxa"/>
            <w:tcBorders/>
          </w:tcPr>
          <w:p>
            <w:pPr>
              <w:pStyle w:val="TableHeader"/>
              <w:widowControl w:val="false"/>
              <w:rPr>
                <w:lang w:eastAsia="fr-FR"/>
              </w:rPr>
            </w:pPr>
            <w:r>
              <w:rPr>
                <w:lang w:eastAsia="fr-FR"/>
              </w:rPr>
              <w:t>API</w:t>
            </w:r>
          </w:p>
        </w:tc>
        <w:tc>
          <w:tcPr>
            <w:tcW w:w="7373" w:type="dxa"/>
            <w:tcBorders/>
          </w:tcPr>
          <w:p>
            <w:pPr>
              <w:pStyle w:val="Table"/>
              <w:widowControl w:val="false"/>
              <w:rPr>
                <w:lang w:eastAsia="fr-FR"/>
              </w:rPr>
            </w:pPr>
            <w:r>
              <w:rPr>
                <w:lang w:eastAsia="fr-FR"/>
              </w:rPr>
              <w:t>Application Programming Interface</w:t>
            </w:r>
          </w:p>
        </w:tc>
      </w:tr>
      <w:tr>
        <w:trPr/>
        <w:tc>
          <w:tcPr>
            <w:tcW w:w="1840" w:type="dxa"/>
            <w:tcBorders/>
          </w:tcPr>
          <w:p>
            <w:pPr>
              <w:pStyle w:val="TableHeader"/>
              <w:widowControl w:val="false"/>
              <w:rPr>
                <w:lang w:eastAsia="fr-FR"/>
              </w:rPr>
            </w:pPr>
            <w:r>
              <w:rPr>
                <w:lang w:eastAsia="fr-FR"/>
              </w:rPr>
              <w:t>MC</w:t>
            </w:r>
          </w:p>
        </w:tc>
        <w:tc>
          <w:tcPr>
            <w:tcW w:w="7373" w:type="dxa"/>
            <w:tcBorders/>
          </w:tcPr>
          <w:p>
            <w:pPr>
              <w:pStyle w:val="Table"/>
              <w:widowControl w:val="false"/>
              <w:rPr>
                <w:lang w:eastAsia="fr-FR"/>
              </w:rPr>
            </w:pPr>
            <w:r>
              <w:rPr>
                <w:lang w:eastAsia="fr-FR"/>
              </w:rPr>
              <w:t>Maritime Cloud</w:t>
            </w:r>
          </w:p>
        </w:tc>
      </w:tr>
      <w:tr>
        <w:trPr/>
        <w:tc>
          <w:tcPr>
            <w:tcW w:w="1840" w:type="dxa"/>
            <w:tcBorders/>
          </w:tcPr>
          <w:p>
            <w:pPr>
              <w:pStyle w:val="TableHeader"/>
              <w:widowControl w:val="false"/>
              <w:rPr>
                <w:lang w:eastAsia="fr-FR"/>
              </w:rPr>
            </w:pPr>
            <w:r>
              <w:rPr>
                <w:lang w:eastAsia="fr-FR"/>
              </w:rPr>
              <w:t>MEP</w:t>
            </w:r>
          </w:p>
        </w:tc>
        <w:tc>
          <w:tcPr>
            <w:tcW w:w="7373" w:type="dxa"/>
            <w:tcBorders/>
          </w:tcPr>
          <w:p>
            <w:pPr>
              <w:pStyle w:val="Table"/>
              <w:widowControl w:val="false"/>
              <w:rPr>
                <w:lang w:eastAsia="fr-FR"/>
              </w:rPr>
            </w:pPr>
            <w:r>
              <w:rPr>
                <w:lang w:eastAsia="fr-FR"/>
              </w:rPr>
              <w:t>Message Exchange Pattern</w:t>
            </w:r>
          </w:p>
        </w:tc>
      </w:tr>
      <w:tr>
        <w:trPr/>
        <w:tc>
          <w:tcPr>
            <w:tcW w:w="1840" w:type="dxa"/>
            <w:tcBorders/>
          </w:tcPr>
          <w:p>
            <w:pPr>
              <w:pStyle w:val="TableHeader"/>
              <w:widowControl w:val="false"/>
              <w:rPr>
                <w:lang w:eastAsia="fr-FR"/>
              </w:rPr>
            </w:pPr>
            <w:r>
              <w:rPr>
                <w:lang w:eastAsia="fr-FR"/>
              </w:rPr>
              <w:t>MRN</w:t>
            </w:r>
          </w:p>
        </w:tc>
        <w:tc>
          <w:tcPr>
            <w:tcW w:w="7373" w:type="dxa"/>
            <w:tcBorders/>
          </w:tcPr>
          <w:p>
            <w:pPr>
              <w:pStyle w:val="Table"/>
              <w:widowControl w:val="false"/>
              <w:rPr>
                <w:lang w:eastAsia="fr-FR"/>
              </w:rPr>
            </w:pPr>
            <w:r>
              <w:rPr>
                <w:lang w:eastAsia="fr-FR"/>
              </w:rPr>
              <w:t>Maritime Resource Name</w:t>
            </w:r>
          </w:p>
        </w:tc>
      </w:tr>
      <w:tr>
        <w:trPr/>
        <w:tc>
          <w:tcPr>
            <w:tcW w:w="1840" w:type="dxa"/>
            <w:tcBorders/>
          </w:tcPr>
          <w:p>
            <w:pPr>
              <w:pStyle w:val="TableHeader"/>
              <w:widowControl w:val="false"/>
              <w:rPr>
                <w:lang w:eastAsia="fr-FR"/>
              </w:rPr>
            </w:pPr>
            <w:r>
              <w:rPr>
                <w:lang w:eastAsia="fr-FR"/>
              </w:rPr>
              <w:t>NAF</w:t>
            </w:r>
          </w:p>
        </w:tc>
        <w:tc>
          <w:tcPr>
            <w:tcW w:w="7373" w:type="dxa"/>
            <w:tcBorders/>
          </w:tcPr>
          <w:p>
            <w:pPr>
              <w:pStyle w:val="Table"/>
              <w:widowControl w:val="false"/>
              <w:rPr>
                <w:lang w:eastAsia="fr-FR"/>
              </w:rPr>
            </w:pPr>
            <w:r>
              <w:rPr/>
              <w:t>NATO Architectural Framework</w:t>
            </w:r>
          </w:p>
        </w:tc>
      </w:tr>
      <w:tr>
        <w:trPr/>
        <w:tc>
          <w:tcPr>
            <w:tcW w:w="1840" w:type="dxa"/>
            <w:tcBorders/>
          </w:tcPr>
          <w:p>
            <w:pPr>
              <w:pStyle w:val="TableHeader"/>
              <w:widowControl w:val="false"/>
              <w:rPr>
                <w:lang w:eastAsia="fr-FR"/>
              </w:rPr>
            </w:pPr>
            <w:r>
              <w:rPr>
                <w:lang w:eastAsia="fr-FR"/>
              </w:rPr>
              <w:t>REST</w:t>
            </w:r>
          </w:p>
        </w:tc>
        <w:tc>
          <w:tcPr>
            <w:tcW w:w="7373" w:type="dxa"/>
            <w:tcBorders/>
          </w:tcPr>
          <w:p>
            <w:pPr>
              <w:pStyle w:val="Table"/>
              <w:widowControl w:val="false"/>
              <w:rPr>
                <w:lang w:eastAsia="fr-FR"/>
              </w:rPr>
            </w:pPr>
            <w:r>
              <w:rPr>
                <w:lang w:eastAsia="fr-FR"/>
              </w:rPr>
              <w:t>Representational State Transfer</w:t>
            </w:r>
          </w:p>
        </w:tc>
      </w:tr>
      <w:tr>
        <w:trPr/>
        <w:tc>
          <w:tcPr>
            <w:tcW w:w="1840" w:type="dxa"/>
            <w:tcBorders/>
          </w:tcPr>
          <w:p>
            <w:pPr>
              <w:pStyle w:val="TableHeader"/>
              <w:widowControl w:val="false"/>
              <w:rPr>
                <w:lang w:eastAsia="fr-FR"/>
              </w:rPr>
            </w:pPr>
            <w:r>
              <w:rPr>
                <w:lang w:eastAsia="fr-FR"/>
              </w:rPr>
              <w:t>SOA</w:t>
            </w:r>
          </w:p>
        </w:tc>
        <w:tc>
          <w:tcPr>
            <w:tcW w:w="7373" w:type="dxa"/>
            <w:tcBorders/>
          </w:tcPr>
          <w:p>
            <w:pPr>
              <w:pStyle w:val="Table"/>
              <w:widowControl w:val="false"/>
              <w:rPr>
                <w:lang w:eastAsia="fr-FR"/>
              </w:rPr>
            </w:pPr>
            <w:r>
              <w:rPr>
                <w:lang w:eastAsia="fr-FR"/>
              </w:rPr>
              <w:t>Service Oriented Architecture</w:t>
            </w:r>
          </w:p>
        </w:tc>
      </w:tr>
      <w:tr>
        <w:trPr/>
        <w:tc>
          <w:tcPr>
            <w:tcW w:w="1840" w:type="dxa"/>
            <w:tcBorders/>
          </w:tcPr>
          <w:p>
            <w:pPr>
              <w:pStyle w:val="TableHeader"/>
              <w:widowControl w:val="false"/>
              <w:rPr>
                <w:lang w:eastAsia="fr-FR"/>
              </w:rPr>
            </w:pPr>
            <w:r>
              <w:rPr>
                <w:lang w:eastAsia="fr-FR"/>
              </w:rPr>
              <w:t>SOAP</w:t>
            </w:r>
          </w:p>
        </w:tc>
        <w:tc>
          <w:tcPr>
            <w:tcW w:w="7373" w:type="dxa"/>
            <w:tcBorders/>
          </w:tcPr>
          <w:p>
            <w:pPr>
              <w:pStyle w:val="Table"/>
              <w:widowControl w:val="false"/>
              <w:rPr>
                <w:lang w:eastAsia="fr-FR"/>
              </w:rPr>
            </w:pPr>
            <w:r>
              <w:rPr>
                <w:lang w:eastAsia="fr-FR"/>
              </w:rPr>
              <w:t>Simple Object Access Protocol</w:t>
            </w:r>
          </w:p>
        </w:tc>
      </w:tr>
      <w:tr>
        <w:trPr/>
        <w:tc>
          <w:tcPr>
            <w:tcW w:w="1840" w:type="dxa"/>
            <w:tcBorders/>
          </w:tcPr>
          <w:p>
            <w:pPr>
              <w:pStyle w:val="TableHeader"/>
              <w:widowControl w:val="false"/>
              <w:rPr/>
            </w:pPr>
            <w:r>
              <w:rPr>
                <w:lang w:eastAsia="fr-FR"/>
              </w:rPr>
              <w:t>SSD</w:t>
            </w:r>
          </w:p>
        </w:tc>
        <w:tc>
          <w:tcPr>
            <w:tcW w:w="7373" w:type="dxa"/>
            <w:tcBorders/>
          </w:tcPr>
          <w:p>
            <w:pPr>
              <w:pStyle w:val="Table"/>
              <w:widowControl w:val="false"/>
              <w:rPr/>
            </w:pPr>
            <w:r>
              <w:rPr>
                <w:lang w:eastAsia="fr-FR"/>
              </w:rPr>
              <w:t>Service Specification Document</w:t>
            </w:r>
          </w:p>
        </w:tc>
      </w:tr>
      <w:tr>
        <w:trPr/>
        <w:tc>
          <w:tcPr>
            <w:tcW w:w="1840" w:type="dxa"/>
            <w:tcBorders/>
          </w:tcPr>
          <w:p>
            <w:pPr>
              <w:pStyle w:val="TableHeader"/>
              <w:widowControl w:val="false"/>
              <w:rPr>
                <w:lang w:eastAsia="fr-FR"/>
              </w:rPr>
            </w:pPr>
            <w:r>
              <w:rPr>
                <w:lang w:eastAsia="fr-FR"/>
              </w:rPr>
              <w:t>UML</w:t>
            </w:r>
          </w:p>
        </w:tc>
        <w:tc>
          <w:tcPr>
            <w:tcW w:w="7373" w:type="dxa"/>
            <w:tcBorders/>
          </w:tcPr>
          <w:p>
            <w:pPr>
              <w:pStyle w:val="Table"/>
              <w:widowControl w:val="false"/>
              <w:rPr>
                <w:lang w:eastAsia="fr-FR"/>
              </w:rPr>
            </w:pPr>
            <w:r>
              <w:rPr>
                <w:lang w:eastAsia="fr-FR"/>
              </w:rPr>
              <w:t>Unified Modelling Language</w:t>
            </w:r>
          </w:p>
        </w:tc>
      </w:tr>
      <w:tr>
        <w:trPr/>
        <w:tc>
          <w:tcPr>
            <w:tcW w:w="1840" w:type="dxa"/>
            <w:tcBorders/>
          </w:tcPr>
          <w:p>
            <w:pPr>
              <w:pStyle w:val="TableHeader"/>
              <w:widowControl w:val="false"/>
              <w:rPr>
                <w:lang w:eastAsia="fr-FR"/>
              </w:rPr>
            </w:pPr>
            <w:r>
              <w:rPr>
                <w:lang w:eastAsia="fr-FR"/>
              </w:rPr>
              <w:t>URL</w:t>
            </w:r>
          </w:p>
        </w:tc>
        <w:tc>
          <w:tcPr>
            <w:tcW w:w="7373" w:type="dxa"/>
            <w:tcBorders/>
          </w:tcPr>
          <w:p>
            <w:pPr>
              <w:pStyle w:val="Table"/>
              <w:widowControl w:val="false"/>
              <w:rPr>
                <w:lang w:eastAsia="fr-FR"/>
              </w:rPr>
            </w:pPr>
            <w:r>
              <w:rPr>
                <w:lang w:eastAsia="fr-FR"/>
              </w:rPr>
              <w:t>Uniform Resource Locator</w:t>
            </w:r>
          </w:p>
        </w:tc>
      </w:tr>
      <w:tr>
        <w:trPr/>
        <w:tc>
          <w:tcPr>
            <w:tcW w:w="1840" w:type="dxa"/>
            <w:tcBorders/>
          </w:tcPr>
          <w:p>
            <w:pPr>
              <w:pStyle w:val="TableHeader"/>
              <w:widowControl w:val="false"/>
              <w:rPr>
                <w:lang w:eastAsia="fr-FR"/>
              </w:rPr>
            </w:pPr>
            <w:r>
              <w:rPr>
                <w:lang w:eastAsia="fr-FR"/>
              </w:rPr>
              <w:t>VTS</w:t>
            </w:r>
          </w:p>
        </w:tc>
        <w:tc>
          <w:tcPr>
            <w:tcW w:w="7373" w:type="dxa"/>
            <w:tcBorders/>
          </w:tcPr>
          <w:p>
            <w:pPr>
              <w:pStyle w:val="Table"/>
              <w:widowControl w:val="false"/>
              <w:rPr>
                <w:lang w:eastAsia="fr-FR"/>
              </w:rPr>
            </w:pPr>
            <w:r>
              <w:rPr>
                <w:lang w:eastAsia="fr-FR"/>
              </w:rPr>
              <w:t>Vessel Traffic Service</w:t>
            </w:r>
          </w:p>
        </w:tc>
      </w:tr>
      <w:tr>
        <w:trPr/>
        <w:tc>
          <w:tcPr>
            <w:tcW w:w="1840" w:type="dxa"/>
            <w:tcBorders/>
          </w:tcPr>
          <w:p>
            <w:pPr>
              <w:pStyle w:val="TableHeader"/>
              <w:widowControl w:val="false"/>
              <w:rPr>
                <w:lang w:eastAsia="fr-FR"/>
              </w:rPr>
            </w:pPr>
            <w:r>
              <w:rPr>
                <w:lang w:eastAsia="fr-FR"/>
              </w:rPr>
              <w:t>WSDL</w:t>
            </w:r>
          </w:p>
        </w:tc>
        <w:tc>
          <w:tcPr>
            <w:tcW w:w="7373" w:type="dxa"/>
            <w:tcBorders/>
          </w:tcPr>
          <w:p>
            <w:pPr>
              <w:pStyle w:val="Table"/>
              <w:widowControl w:val="false"/>
              <w:rPr>
                <w:lang w:eastAsia="fr-FR"/>
              </w:rPr>
            </w:pPr>
            <w:r>
              <w:rPr>
                <w:lang w:eastAsia="fr-FR"/>
              </w:rPr>
              <w:t>Web Service Definition Language</w:t>
            </w:r>
          </w:p>
        </w:tc>
      </w:tr>
      <w:tr>
        <w:trPr/>
        <w:tc>
          <w:tcPr>
            <w:tcW w:w="1840" w:type="dxa"/>
            <w:tcBorders/>
          </w:tcPr>
          <w:p>
            <w:pPr>
              <w:pStyle w:val="TableHeader"/>
              <w:widowControl w:val="false"/>
              <w:rPr>
                <w:lang w:eastAsia="fr-FR"/>
              </w:rPr>
            </w:pPr>
            <w:r>
              <w:rPr>
                <w:lang w:eastAsia="fr-FR"/>
              </w:rPr>
              <w:t>XML</w:t>
            </w:r>
          </w:p>
        </w:tc>
        <w:tc>
          <w:tcPr>
            <w:tcW w:w="7373" w:type="dxa"/>
            <w:tcBorders/>
          </w:tcPr>
          <w:p>
            <w:pPr>
              <w:pStyle w:val="Table"/>
              <w:widowControl w:val="false"/>
              <w:rPr>
                <w:lang w:eastAsia="fr-FR"/>
              </w:rPr>
            </w:pPr>
            <w:r>
              <w:rPr>
                <w:lang w:eastAsia="fr-FR"/>
              </w:rPr>
              <w:t>Extendible Mark-up Language</w:t>
            </w:r>
          </w:p>
        </w:tc>
      </w:tr>
      <w:tr>
        <w:trPr/>
        <w:tc>
          <w:tcPr>
            <w:tcW w:w="1840" w:type="dxa"/>
            <w:tcBorders/>
          </w:tcPr>
          <w:p>
            <w:pPr>
              <w:pStyle w:val="TableHeader"/>
              <w:widowControl w:val="false"/>
              <w:rPr>
                <w:lang w:eastAsia="fr-FR"/>
              </w:rPr>
            </w:pPr>
            <w:r>
              <w:rPr>
                <w:lang w:eastAsia="fr-FR"/>
              </w:rPr>
              <w:t>XSD</w:t>
            </w:r>
          </w:p>
        </w:tc>
        <w:tc>
          <w:tcPr>
            <w:tcW w:w="7373" w:type="dxa"/>
            <w:tcBorders/>
          </w:tcPr>
          <w:p>
            <w:pPr>
              <w:pStyle w:val="Table"/>
              <w:widowControl w:val="false"/>
              <w:rPr>
                <w:lang w:eastAsia="fr-FR"/>
              </w:rPr>
            </w:pPr>
            <w:r>
              <w:rPr>
                <w:lang w:eastAsia="fr-FR"/>
              </w:rPr>
              <w:t>XML Schema Definition</w:t>
            </w:r>
          </w:p>
        </w:tc>
      </w:tr>
    </w:tbl>
    <w:p>
      <w:pPr>
        <w:pStyle w:val="Normal"/>
        <w:rPr/>
      </w:pPr>
      <w:r>
        <w:rPr/>
      </w:r>
    </w:p>
    <w:p>
      <w:pPr>
        <w:pStyle w:val="Heading2"/>
        <w:rPr/>
      </w:pPr>
      <w:bookmarkStart w:id="157" w:name="_Toc30495734"/>
      <w:bookmarkStart w:id="158" w:name="_Ref445650880"/>
      <w:r>
        <w:rPr/>
        <w:t>Terminology</w:t>
      </w:r>
      <w:bookmarkEnd w:id="157"/>
      <w:bookmarkEnd w:id="158"/>
    </w:p>
    <w:tbl>
      <w:tblPr>
        <w:tblW w:w="9214" w:type="dxa"/>
        <w:jc w:val="left"/>
        <w:tblInd w:w="109" w:type="dxa"/>
        <w:tblLayout w:type="fixed"/>
        <w:tblCellMar>
          <w:top w:w="0" w:type="dxa"/>
          <w:left w:w="108" w:type="dxa"/>
          <w:bottom w:w="0" w:type="dxa"/>
          <w:right w:w="108" w:type="dxa"/>
        </w:tblCellMar>
        <w:tblLook w:val="04a0" w:noVBand="1" w:noHBand="0" w:lastColumn="0" w:firstColumn="1" w:lastRow="0" w:firstRow="1"/>
      </w:tblPr>
      <w:tblGrid>
        <w:gridCol w:w="2489"/>
        <w:gridCol w:w="6724"/>
      </w:tblGrid>
      <w:tr>
        <w:trPr/>
        <w:tc>
          <w:tcPr>
            <w:tcW w:w="2489" w:type="dxa"/>
            <w:tcBorders/>
          </w:tcPr>
          <w:p>
            <w:pPr>
              <w:pStyle w:val="TableHeader"/>
              <w:widowControl w:val="false"/>
              <w:rPr/>
            </w:pPr>
            <w:r>
              <w:rPr/>
              <w:t>Term</w:t>
            </w:r>
          </w:p>
        </w:tc>
        <w:tc>
          <w:tcPr>
            <w:tcW w:w="6724" w:type="dxa"/>
            <w:tcBorders/>
          </w:tcPr>
          <w:p>
            <w:pPr>
              <w:pStyle w:val="TableHeader"/>
              <w:widowControl w:val="false"/>
              <w:rPr>
                <w:rFonts w:ascii="Helvetica 55 Roman" w:hAnsi="Helvetica 55 Roman"/>
              </w:rPr>
            </w:pPr>
            <w:r>
              <w:rPr/>
              <w:t>Definition</w:t>
            </w:r>
          </w:p>
        </w:tc>
      </w:tr>
      <w:tr>
        <w:trPr/>
        <w:tc>
          <w:tcPr>
            <w:tcW w:w="2489" w:type="dxa"/>
            <w:tcBorders/>
          </w:tcPr>
          <w:p>
            <w:pPr>
              <w:pStyle w:val="TableHeader"/>
              <w:widowControl w:val="false"/>
              <w:rPr/>
            </w:pPr>
            <w:r>
              <w:rPr/>
              <w:t>External Data Model</w:t>
            </w:r>
          </w:p>
        </w:tc>
        <w:tc>
          <w:tcPr>
            <w:tcW w:w="6724" w:type="dxa"/>
            <w:tcBorders/>
          </w:tcPr>
          <w:p>
            <w:pPr>
              <w:pStyle w:val="Table"/>
              <w:widowControl w:val="false"/>
              <w:rPr>
                <w:bCs/>
              </w:rPr>
            </w:pPr>
            <w:r>
              <w:rPr/>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trPr/>
        <w:tc>
          <w:tcPr>
            <w:tcW w:w="2489" w:type="dxa"/>
            <w:tcBorders/>
          </w:tcPr>
          <w:p>
            <w:pPr>
              <w:pStyle w:val="TableHeader"/>
              <w:widowControl w:val="false"/>
              <w:rPr/>
            </w:pPr>
            <w:r>
              <w:rPr/>
              <w:t>Message Exchange Pattern</w:t>
            </w:r>
          </w:p>
        </w:tc>
        <w:tc>
          <w:tcPr>
            <w:tcW w:w="6724" w:type="dxa"/>
            <w:tcBorders/>
          </w:tcPr>
          <w:p>
            <w:pPr>
              <w:pStyle w:val="Table"/>
              <w:widowControl w:val="false"/>
              <w:rPr/>
            </w:pPr>
            <w:r>
              <w:rPr/>
              <w:t>Describes the principles how two different parts of a message passing system (in our case: the service provider and the service consumer) interact and communicate with each other. Examples:</w:t>
            </w:r>
          </w:p>
          <w:p>
            <w:pPr>
              <w:pStyle w:val="Table"/>
              <w:widowControl w:val="false"/>
              <w:rPr/>
            </w:pPr>
            <w:r>
              <w:rPr/>
              <w:t>In the Request/Response MEP, the service consumer sends a request to the service provider in order to obtain certain information; the service provider provides the requested information in a dedicated response.</w:t>
            </w:r>
          </w:p>
          <w:p>
            <w:pPr>
              <w:pStyle w:val="Table"/>
              <w:widowControl w:val="false"/>
              <w:rPr/>
            </w:pPr>
            <w:r>
              <w:rPr/>
              <w:t>In the Publish/Subscribe MEP, the service consumer establishes a subscription with the service provider in order to obtain certain information; the service provider publishes information (either in regular intervals or upon change) to all subscribed service consumers.</w:t>
            </w:r>
          </w:p>
        </w:tc>
      </w:tr>
      <w:tr>
        <w:trPr/>
        <w:tc>
          <w:tcPr>
            <w:tcW w:w="2489" w:type="dxa"/>
            <w:tcBorders/>
          </w:tcPr>
          <w:p>
            <w:pPr>
              <w:pStyle w:val="TableHeader"/>
              <w:widowControl w:val="false"/>
              <w:rPr/>
            </w:pPr>
            <w:r>
              <w:rPr/>
              <w:t>Operational Activity</w:t>
            </w:r>
          </w:p>
        </w:tc>
        <w:tc>
          <w:tcPr>
            <w:tcW w:w="6724" w:type="dxa"/>
            <w:tcBorders/>
          </w:tcPr>
          <w:p>
            <w:pPr>
              <w:pStyle w:val="Table"/>
              <w:widowControl w:val="false"/>
              <w:rPr>
                <w:lang w:eastAsia="fr-FR"/>
              </w:rPr>
            </w:pPr>
            <w:r>
              <w:rPr>
                <w:lang w:eastAsia="fr-FR"/>
              </w:rPr>
              <w:t>An activity performed by an operational node. Examples of operational activities in the maritime context are: Route Planning, Route Optimization, Logistics, Safety, Weather Forecast Provision, …</w:t>
            </w:r>
          </w:p>
        </w:tc>
      </w:tr>
      <w:tr>
        <w:trPr/>
        <w:tc>
          <w:tcPr>
            <w:tcW w:w="2489" w:type="dxa"/>
            <w:tcBorders/>
          </w:tcPr>
          <w:p>
            <w:pPr>
              <w:pStyle w:val="TableHeader"/>
              <w:widowControl w:val="false"/>
              <w:rPr/>
            </w:pPr>
            <w:r>
              <w:rPr/>
              <w:t>Operational Model</w:t>
            </w:r>
          </w:p>
        </w:tc>
        <w:tc>
          <w:tcPr>
            <w:tcW w:w="6724" w:type="dxa"/>
            <w:tcBorders/>
          </w:tcPr>
          <w:p>
            <w:pPr>
              <w:pStyle w:val="Table"/>
              <w:widowControl w:val="false"/>
              <w:rPr>
                <w:lang w:eastAsia="fr-FR"/>
              </w:rPr>
            </w:pPr>
            <w:r>
              <w:rPr>
                <w:lang w:eastAsia="fr-FR"/>
              </w:rPr>
              <w:t>A structure of operational nodes and associated operational activities and their inter-relations in a process model.</w:t>
            </w:r>
          </w:p>
        </w:tc>
      </w:tr>
      <w:tr>
        <w:trPr/>
        <w:tc>
          <w:tcPr>
            <w:tcW w:w="2489" w:type="dxa"/>
            <w:tcBorders/>
          </w:tcPr>
          <w:p>
            <w:pPr>
              <w:pStyle w:val="TableHeader"/>
              <w:widowControl w:val="false"/>
              <w:rPr>
                <w:rFonts w:ascii="Arial" w:hAnsi="Arial" w:cs="Arial"/>
                <w:highlight w:val="yellow"/>
              </w:rPr>
            </w:pPr>
            <w:r>
              <w:rPr/>
              <w:t>Operational Node</w:t>
            </w:r>
          </w:p>
        </w:tc>
        <w:tc>
          <w:tcPr>
            <w:tcW w:w="6724" w:type="dxa"/>
            <w:tcBorders/>
          </w:tcPr>
          <w:p>
            <w:pPr>
              <w:pStyle w:val="Table"/>
              <w:widowControl w:val="false"/>
              <w:rPr>
                <w:lang w:eastAsia="fr-FR"/>
              </w:rPr>
            </w:pPr>
            <w:r>
              <w:rPr>
                <w:lang w:eastAsia="fr-FR"/>
              </w:rPr>
              <w:t>A logical entity that performs activities. Note: nodes are specified independently of any physical realisation.</w:t>
            </w:r>
          </w:p>
          <w:p>
            <w:pPr>
              <w:pStyle w:val="Table"/>
              <w:widowControl w:val="false"/>
              <w:rPr>
                <w:rFonts w:ascii="Arial" w:hAnsi="Arial"/>
              </w:rPr>
            </w:pPr>
            <w:r>
              <w:rPr>
                <w:lang w:eastAsia="fr-FR"/>
              </w:rPr>
              <w:t>Examples of operational nodes in the maritime context are: Maritime Control Center, Maritime Authority, Ship, Port, Weather Information Provider, …</w:t>
            </w:r>
          </w:p>
        </w:tc>
      </w:tr>
      <w:tr>
        <w:trPr/>
        <w:tc>
          <w:tcPr>
            <w:tcW w:w="2489" w:type="dxa"/>
            <w:tcBorders/>
          </w:tcPr>
          <w:p>
            <w:pPr>
              <w:pStyle w:val="TableHeader"/>
              <w:widowControl w:val="false"/>
              <w:rPr>
                <w:rFonts w:ascii="Arial" w:hAnsi="Arial"/>
              </w:rPr>
            </w:pPr>
            <w:r>
              <w:rPr/>
              <w:t>Service</w:t>
            </w:r>
          </w:p>
        </w:tc>
        <w:tc>
          <w:tcPr>
            <w:tcW w:w="6724" w:type="dxa"/>
            <w:tcBorders/>
          </w:tcPr>
          <w:p>
            <w:pPr>
              <w:pStyle w:val="Table"/>
              <w:widowControl w:val="false"/>
              <w:rPr>
                <w:rFonts w:ascii="Arial" w:hAnsi="Arial" w:cs="Arial"/>
              </w:rPr>
            </w:pPr>
            <w:r>
              <w:rPr>
                <w:rFonts w:cs="Arial"/>
              </w:rPr>
              <w:t>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w:t>
            </w:r>
          </w:p>
        </w:tc>
      </w:tr>
      <w:tr>
        <w:trPr/>
        <w:tc>
          <w:tcPr>
            <w:tcW w:w="2489" w:type="dxa"/>
            <w:tcBorders/>
          </w:tcPr>
          <w:p>
            <w:pPr>
              <w:pStyle w:val="TableHeader"/>
              <w:widowControl w:val="false"/>
              <w:rPr/>
            </w:pPr>
            <w:r>
              <w:rPr/>
              <w:t>Service Consumer</w:t>
            </w:r>
          </w:p>
        </w:tc>
        <w:tc>
          <w:tcPr>
            <w:tcW w:w="6724" w:type="dxa"/>
            <w:tcBorders/>
          </w:tcPr>
          <w:p>
            <w:pPr>
              <w:pStyle w:val="Table"/>
              <w:widowControl w:val="false"/>
              <w:rPr/>
            </w:pPr>
            <w:r>
              <w:rPr/>
              <w:t>A service consumer uses service instances provided by service providers. All users within the maritime domain can be service customers, e.g., ships and their crew, authorities, VTS stations, organizations (e.g., meteorological), commercial service providers, etc.</w:t>
            </w:r>
          </w:p>
        </w:tc>
      </w:tr>
      <w:tr>
        <w:trPr/>
        <w:tc>
          <w:tcPr>
            <w:tcW w:w="2489" w:type="dxa"/>
            <w:tcBorders/>
          </w:tcPr>
          <w:p>
            <w:pPr>
              <w:pStyle w:val="TableHeader"/>
              <w:widowControl w:val="false"/>
              <w:rPr/>
            </w:pPr>
            <w:r>
              <w:rPr/>
              <w:t>Service Data Model</w:t>
            </w:r>
          </w:p>
        </w:tc>
        <w:tc>
          <w:tcPr>
            <w:tcW w:w="6724" w:type="dxa"/>
            <w:tcBorders/>
          </w:tcPr>
          <w:p>
            <w:pPr>
              <w:pStyle w:val="Table"/>
              <w:widowControl w:val="false"/>
              <w:rPr/>
            </w:pPr>
            <w:r>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trPr/>
        <w:tc>
          <w:tcPr>
            <w:tcW w:w="2489" w:type="dxa"/>
            <w:tcBorders/>
          </w:tcPr>
          <w:p>
            <w:pPr>
              <w:pStyle w:val="TableHeader"/>
              <w:widowControl w:val="false"/>
              <w:rPr/>
            </w:pPr>
            <w:r>
              <w:rPr/>
              <w:t>Service Design Description</w:t>
            </w:r>
          </w:p>
        </w:tc>
        <w:tc>
          <w:tcPr>
            <w:tcW w:w="6724" w:type="dxa"/>
            <w:tcBorders/>
          </w:tcPr>
          <w:p>
            <w:pPr>
              <w:pStyle w:val="Table"/>
              <w:widowControl w:val="false"/>
              <w:rPr/>
            </w:pPr>
            <w:r>
              <w:rPr/>
              <w:t>Documents the details of a service technical design (most likely documented by the service implementer). The service design description includes (but is not limited to) a service physical data model and describes the used technology, transport mechanism, quality of service, etc.</w:t>
            </w:r>
          </w:p>
        </w:tc>
      </w:tr>
      <w:tr>
        <w:trPr/>
        <w:tc>
          <w:tcPr>
            <w:tcW w:w="2489" w:type="dxa"/>
            <w:tcBorders/>
          </w:tcPr>
          <w:p>
            <w:pPr>
              <w:pStyle w:val="TableHeader"/>
              <w:widowControl w:val="false"/>
              <w:rPr/>
            </w:pPr>
            <w:r>
              <w:rPr/>
              <w:t>Service Implementation</w:t>
            </w:r>
          </w:p>
        </w:tc>
        <w:tc>
          <w:tcPr>
            <w:tcW w:w="6724" w:type="dxa"/>
            <w:tcBorders/>
          </w:tcPr>
          <w:p>
            <w:pPr>
              <w:pStyle w:val="Table"/>
              <w:widowControl w:val="false"/>
              <w:rPr/>
            </w:pPr>
            <w:r>
              <w:rPr/>
              <w:t>The provider side implementation of a dedicated service technical design (i.e., implementation of a dedicated service in a dedicated technology).</w:t>
            </w:r>
          </w:p>
        </w:tc>
      </w:tr>
      <w:tr>
        <w:trPr/>
        <w:tc>
          <w:tcPr>
            <w:tcW w:w="2489" w:type="dxa"/>
            <w:tcBorders/>
          </w:tcPr>
          <w:p>
            <w:pPr>
              <w:pStyle w:val="TableHeader"/>
              <w:widowControl w:val="false"/>
              <w:rPr/>
            </w:pPr>
            <w:r>
              <w:rPr/>
              <w:t>Service Implementer</w:t>
            </w:r>
          </w:p>
        </w:tc>
        <w:tc>
          <w:tcPr>
            <w:tcW w:w="6724" w:type="dxa"/>
            <w:tcBorders/>
          </w:tcPr>
          <w:p>
            <w:pPr>
              <w:pStyle w:val="Table"/>
              <w:widowControl w:val="false"/>
              <w:rPr/>
            </w:pPr>
            <w:r>
              <w:rPr/>
              <w:t>Implementers of services from the service provider side and/or the service consumer side. Anybody can be a service implementer but mainly this will be commercial companies implementing solutions for shore and ship.</w:t>
            </w:r>
          </w:p>
        </w:tc>
      </w:tr>
      <w:tr>
        <w:trPr/>
        <w:tc>
          <w:tcPr>
            <w:tcW w:w="2489" w:type="dxa"/>
            <w:tcBorders/>
          </w:tcPr>
          <w:p>
            <w:pPr>
              <w:pStyle w:val="TableHeader"/>
              <w:widowControl w:val="false"/>
              <w:rPr/>
            </w:pPr>
            <w:r>
              <w:rPr/>
              <w:t>Service Instance</w:t>
            </w:r>
          </w:p>
        </w:tc>
        <w:tc>
          <w:tcPr>
            <w:tcW w:w="6724" w:type="dxa"/>
            <w:tcBorders/>
          </w:tcPr>
          <w:p>
            <w:pPr>
              <w:pStyle w:val="Table"/>
              <w:widowControl w:val="false"/>
              <w:rPr/>
            </w:pPr>
            <w:r>
              <w:rPr/>
              <w:t>One service implementation may be deployed at several places by same or different service providers; each such deployment represents a different service instance, being accessible via different URLs.</w:t>
            </w:r>
          </w:p>
        </w:tc>
      </w:tr>
      <w:tr>
        <w:trPr/>
        <w:tc>
          <w:tcPr>
            <w:tcW w:w="2489" w:type="dxa"/>
            <w:tcBorders/>
          </w:tcPr>
          <w:p>
            <w:pPr>
              <w:pStyle w:val="TableHeader"/>
              <w:widowControl w:val="false"/>
              <w:rPr/>
            </w:pPr>
            <w:r>
              <w:rPr/>
              <w:t>Service Instance Description</w:t>
            </w:r>
          </w:p>
        </w:tc>
        <w:tc>
          <w:tcPr>
            <w:tcW w:w="6724" w:type="dxa"/>
            <w:tcBorders/>
          </w:tcPr>
          <w:p>
            <w:pPr>
              <w:pStyle w:val="Table"/>
              <w:widowControl w:val="false"/>
              <w:rPr>
                <w:b/>
                <w:b/>
                <w:bCs/>
              </w:rPr>
            </w:pPr>
            <w:r>
              <w:rPr/>
              <w:t>Documents the details of a service implementation (most likely documented by the service implementer) and deployment (most likely documented by the service provider). The service instance description includes (but is not limited to) service technical design reference, service provider reference, service access information, service coverage information, etc.</w:t>
            </w:r>
          </w:p>
        </w:tc>
      </w:tr>
      <w:tr>
        <w:trPr/>
        <w:tc>
          <w:tcPr>
            <w:tcW w:w="2489" w:type="dxa"/>
            <w:tcBorders/>
          </w:tcPr>
          <w:p>
            <w:pPr>
              <w:pStyle w:val="TableHeader"/>
              <w:widowControl w:val="false"/>
              <w:rPr>
                <w:rFonts w:ascii="Arial" w:hAnsi="Arial"/>
              </w:rPr>
            </w:pPr>
            <w:r>
              <w:rPr/>
              <w:t>Service Interface</w:t>
            </w:r>
          </w:p>
        </w:tc>
        <w:tc>
          <w:tcPr>
            <w:tcW w:w="6724" w:type="dxa"/>
            <w:tcBorders/>
          </w:tcPr>
          <w:p>
            <w:pPr>
              <w:pStyle w:val="Table"/>
              <w:widowControl w:val="false"/>
              <w:rPr>
                <w:rFonts w:ascii="Arial" w:hAnsi="Arial"/>
              </w:rPr>
            </w:pPr>
            <w:r>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trPr/>
        <w:tc>
          <w:tcPr>
            <w:tcW w:w="2489" w:type="dxa"/>
            <w:tcBorders/>
          </w:tcPr>
          <w:p>
            <w:pPr>
              <w:pStyle w:val="TableHeader"/>
              <w:widowControl w:val="false"/>
              <w:rPr/>
            </w:pPr>
            <w:r>
              <w:rPr/>
              <w:t>Service Operation</w:t>
            </w:r>
          </w:p>
        </w:tc>
        <w:tc>
          <w:tcPr>
            <w:tcW w:w="6724" w:type="dxa"/>
            <w:tcBorders/>
          </w:tcPr>
          <w:p>
            <w:pPr>
              <w:pStyle w:val="Table"/>
              <w:widowControl w:val="false"/>
              <w:rPr/>
            </w:pPr>
            <w:r>
              <w:rPr/>
              <w:t>Functions or procedure which enables programmatic communication with a service via a service interface.</w:t>
            </w:r>
          </w:p>
        </w:tc>
      </w:tr>
      <w:tr>
        <w:trPr/>
        <w:tc>
          <w:tcPr>
            <w:tcW w:w="2489" w:type="dxa"/>
            <w:tcBorders/>
          </w:tcPr>
          <w:p>
            <w:pPr>
              <w:pStyle w:val="TableHeader"/>
              <w:widowControl w:val="false"/>
              <w:rPr/>
            </w:pPr>
            <w:r>
              <w:rPr/>
              <w:t>Service Physical Data Model</w:t>
            </w:r>
          </w:p>
        </w:tc>
        <w:tc>
          <w:tcPr>
            <w:tcW w:w="6724" w:type="dxa"/>
            <w:tcBorders/>
          </w:tcPr>
          <w:p>
            <w:pPr>
              <w:pStyle w:val="Table"/>
              <w:widowControl w:val="false"/>
              <w:rPr/>
            </w:pPr>
            <w:r>
              <w:rPr/>
              <w:t>Describes the realisation of a dedicated service data model in a dedicated technology. This includes a detailed description of the data S-124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pPr>
              <w:pStyle w:val="Table"/>
              <w:widowControl w:val="false"/>
              <w:rPr>
                <w:strike/>
              </w:rPr>
            </w:pPr>
            <w:r>
              <w:rPr/>
              <w:t>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trPr/>
        <w:tc>
          <w:tcPr>
            <w:tcW w:w="2489" w:type="dxa"/>
            <w:tcBorders/>
          </w:tcPr>
          <w:p>
            <w:pPr>
              <w:pStyle w:val="TableHeader"/>
              <w:widowControl w:val="false"/>
              <w:rPr/>
            </w:pPr>
            <w:r>
              <w:rPr/>
              <w:t>Service Provider</w:t>
            </w:r>
          </w:p>
        </w:tc>
        <w:tc>
          <w:tcPr>
            <w:tcW w:w="6724" w:type="dxa"/>
            <w:tcBorders/>
          </w:tcPr>
          <w:p>
            <w:pPr>
              <w:pStyle w:val="Table"/>
              <w:widowControl w:val="false"/>
              <w:rPr/>
            </w:pPr>
            <w:r>
              <w:rPr/>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tr>
        <w:trPr/>
        <w:tc>
          <w:tcPr>
            <w:tcW w:w="2489" w:type="dxa"/>
            <w:tcBorders/>
          </w:tcPr>
          <w:p>
            <w:pPr>
              <w:pStyle w:val="TableHeader"/>
              <w:widowControl w:val="false"/>
              <w:rPr/>
            </w:pPr>
            <w:r>
              <w:rPr/>
              <w:t>Service Specification</w:t>
            </w:r>
          </w:p>
        </w:tc>
        <w:tc>
          <w:tcPr>
            <w:tcW w:w="6724" w:type="dxa"/>
            <w:tcBorders/>
          </w:tcPr>
          <w:p>
            <w:pPr>
              <w:pStyle w:val="Table"/>
              <w:widowControl w:val="false"/>
              <w:rPr/>
            </w:pPr>
            <w:r>
              <w:rPr/>
              <w:t>Describes one dedicated service at logical level. The Service Specification is technology-agnostic. The Service Specification includes (but is not limited to) a description of the Service Interfaces and Service Operations with their data S-124. The data S-124 description may be formally defined by a Service Data Model.</w:t>
            </w:r>
          </w:p>
        </w:tc>
      </w:tr>
      <w:tr>
        <w:trPr/>
        <w:tc>
          <w:tcPr>
            <w:tcW w:w="2489" w:type="dxa"/>
            <w:tcBorders/>
          </w:tcPr>
          <w:p>
            <w:pPr>
              <w:pStyle w:val="TableHeader"/>
              <w:widowControl w:val="false"/>
              <w:rPr/>
            </w:pPr>
            <w:r>
              <w:rPr/>
              <w:t>Service Specification Producer</w:t>
            </w:r>
          </w:p>
        </w:tc>
        <w:tc>
          <w:tcPr>
            <w:tcW w:w="6724" w:type="dxa"/>
            <w:tcBorders/>
          </w:tcPr>
          <w:p>
            <w:pPr>
              <w:pStyle w:val="Table"/>
              <w:widowControl w:val="false"/>
              <w:rPr/>
            </w:pPr>
            <w:r>
              <w:rPr/>
              <w:t>Producers of service specifications in accordance with the service documentation guidelines.</w:t>
            </w:r>
          </w:p>
        </w:tc>
      </w:tr>
      <w:tr>
        <w:trPr/>
        <w:tc>
          <w:tcPr>
            <w:tcW w:w="2489" w:type="dxa"/>
            <w:tcBorders/>
          </w:tcPr>
          <w:p>
            <w:pPr>
              <w:pStyle w:val="TableHeader"/>
              <w:widowControl w:val="false"/>
              <w:rPr/>
            </w:pPr>
            <w:r>
              <w:rPr/>
              <w:t>Service Technical Design</w:t>
            </w:r>
          </w:p>
        </w:tc>
        <w:tc>
          <w:tcPr>
            <w:tcW w:w="6724" w:type="dxa"/>
            <w:tcBorders/>
          </w:tcPr>
          <w:p>
            <w:pPr>
              <w:pStyle w:val="Table"/>
              <w:widowControl w:val="false"/>
              <w:rPr/>
            </w:pPr>
            <w:r>
              <w:rPr/>
              <w:t>The technical design of a dedicated service in a dedicated technology. One service specification may result in several technical service designs, realising the service with different or same technologies.</w:t>
            </w:r>
          </w:p>
        </w:tc>
      </w:tr>
      <w:tr>
        <w:trPr/>
        <w:tc>
          <w:tcPr>
            <w:tcW w:w="2489" w:type="dxa"/>
            <w:tcBorders/>
          </w:tcPr>
          <w:p>
            <w:pPr>
              <w:pStyle w:val="TableHeader"/>
              <w:widowControl w:val="false"/>
              <w:rPr/>
            </w:pPr>
            <w:r>
              <w:rPr/>
              <w:t>Service Technology Catalogue</w:t>
            </w:r>
          </w:p>
        </w:tc>
        <w:tc>
          <w:tcPr>
            <w:tcW w:w="6724" w:type="dxa"/>
            <w:tcBorders/>
          </w:tcPr>
          <w:p>
            <w:pPr>
              <w:pStyle w:val="Table"/>
              <w:widowControl w:val="false"/>
              <w:rPr/>
            </w:pPr>
            <w:r>
              <w:rPr/>
              <w:t>List and specifications of allowed technologies for service implementations. Currently, SOAP and REST are envisaged to be allowed service technologies. The service technology catalogue shall describe in detail the allowed service profiles, e.g., by listing communication standards, security standards, stacks, bindings, etc.</w:t>
            </w:r>
          </w:p>
        </w:tc>
      </w:tr>
      <w:tr>
        <w:trPr/>
        <w:tc>
          <w:tcPr>
            <w:tcW w:w="2489" w:type="dxa"/>
            <w:tcBorders/>
          </w:tcPr>
          <w:p>
            <w:pPr>
              <w:pStyle w:val="TableHeader"/>
              <w:widowControl w:val="false"/>
              <w:rPr/>
            </w:pPr>
            <w:r>
              <w:rPr/>
              <w:t>Spatial Exclusiveness</w:t>
            </w:r>
          </w:p>
        </w:tc>
        <w:tc>
          <w:tcPr>
            <w:tcW w:w="6724" w:type="dxa"/>
            <w:tcBorders/>
          </w:tcPr>
          <w:p>
            <w:pPr>
              <w:pStyle w:val="Table"/>
              <w:widowControl w:val="false"/>
              <w:rPr/>
            </w:pPr>
            <w:r>
              <w:rPr/>
              <w:t>A service specification is characterised as “spatially exclusive”, if in any geographical region just one service instance of that specification is allowed to be registered per technology.</w:t>
            </w:r>
          </w:p>
          <w:p>
            <w:pPr>
              <w:pStyle w:val="Table"/>
              <w:widowControl w:val="false"/>
              <w:rPr/>
            </w:pPr>
            <w:r>
              <w:rPr/>
              <w:t>The decision, which service instance (out of a number of available spatially exclusive services) shall be registered for a certain geographical region, is a governance issue.</w:t>
            </w:r>
          </w:p>
        </w:tc>
      </w:tr>
    </w:tbl>
    <w:p>
      <w:pPr>
        <w:pStyle w:val="Normal"/>
        <w:rPr/>
      </w:pPr>
      <w:r>
        <w:rPr/>
      </w:r>
    </w:p>
    <w:p>
      <w:pPr>
        <w:pStyle w:val="Appendix1"/>
        <w:numPr>
          <w:ilvl w:val="0"/>
          <w:numId w:val="4"/>
        </w:numPr>
        <w:ind w:left="357" w:hanging="357"/>
        <w:rPr/>
      </w:pPr>
      <w:bookmarkStart w:id="159" w:name="_Toc30495735"/>
      <w:bookmarkStart w:id="160" w:name="_Ref449427555"/>
      <w:r>
        <w:rPr/>
        <w:t>Service Specification XML</w:t>
      </w:r>
      <w:bookmarkEnd w:id="159"/>
      <w:bookmarkEnd w:id="160"/>
    </w:p>
    <w:p>
      <w:pPr>
        <w:pStyle w:val="Normal"/>
        <w:rPr/>
      </w:pPr>
      <w:r>
        <w:rPr/>
        <w:t>This appendix contains the formal definition of the service specification.</w:t>
      </w:r>
    </w:p>
    <w:p>
      <w:pPr>
        <w:pStyle w:val="Normal"/>
        <w:widowControl/>
        <w:suppressAutoHyphens w:val="true"/>
        <w:bidi w:val="0"/>
        <w:spacing w:lineRule="auto" w:line="276" w:before="0" w:after="200"/>
        <w:jc w:val="left"/>
        <w:rPr/>
      </w:pPr>
      <w:r>
        <w:rPr/>
        <w:t>To be done.</w:t>
      </w:r>
    </w:p>
    <w:sectPr>
      <w:headerReference w:type="default" r:id="rId24"/>
      <w:headerReference w:type="first" r:id="rId25"/>
      <w:footerReference w:type="default" r:id="rId26"/>
      <w:footerReference w:type="first" r:id="rId27"/>
      <w:type w:val="nextPage"/>
      <w:pgSz w:w="12240" w:h="15840"/>
      <w:pgMar w:left="1134" w:right="1183" w:header="709" w:top="1135" w:footer="709" w:bottom="766" w:gutter="0"/>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Adams, William C LCDR" w:date="2021-04-01T15:33:00Z" w:initials="AWCL">
    <w:p>
      <w:r>
        <w:rPr>
          <w:rFonts w:ascii="Liberation Serif" w:hAnsi="Liberation Serif" w:eastAsia="Tahoma" w:cs="Tahoma"/>
          <w:color w:val="auto"/>
          <w:szCs w:val="24"/>
          <w:lang w:eastAsia="en-US" w:val="en-US" w:bidi="en-US"/>
        </w:rPr>
        <w:t>I have only drafted suggested language for the Operational Context (section 3)</w:t>
      </w:r>
    </w:p>
  </w:comment>
  <w:comment w:id="1" w:author="Adams, William C LCDR [2]" w:date="2021-04-04T11:08:00Z" w:initials="AWCL">
    <w:p>
      <w:r>
        <w:rPr>
          <w:rFonts w:ascii="Liberation Serif" w:hAnsi="Liberation Serif" w:eastAsia="Tahoma" w:cs="Tahoma"/>
          <w:color w:val="auto"/>
          <w:szCs w:val="24"/>
          <w:lang w:eastAsia="en-US" w:val="en-US" w:bidi="en-US"/>
        </w:rPr>
        <w:t xml:space="preserve">This concept needs further thought and development.  Various AtoN Agencies may have varying degrees of capability to provide S-125 data based on the resources. </w:t>
      </w:r>
    </w:p>
  </w:comment>
  <w:comment w:id="2" w:author="Thomas Christensen" w:date="2021-10-14T13:01:00Z" w:initials="THC">
    <w:p>
      <w:r>
        <w:rPr>
          <w:rFonts w:cs="Tahoma" w:ascii="Helvetica" w:hAnsi="Helvetica" w:eastAsia="Helvetica"/>
          <w:color w:val="auto"/>
          <w:sz w:val="20"/>
          <w:szCs w:val="24"/>
          <w:lang w:val="en-US" w:eastAsia="en-US" w:bidi="en-US"/>
        </w:rPr>
        <w:t>This is refering to the "left side" of the above diagram. This very service specification could be used for that purpose as well.</w:t>
      </w:r>
    </w:p>
  </w:comment>
  <w:comment w:id="3" w:author="Thomas Christensen" w:date="2021-10-14T13:05:00Z" w:initials="THC">
    <w:p>
      <w:r>
        <w:rPr>
          <w:rFonts w:cs="Tahoma" w:ascii="Helvetica" w:hAnsi="Helvetica" w:eastAsia="Helvetica"/>
          <w:color w:val="auto"/>
          <w:sz w:val="20"/>
          <w:szCs w:val="24"/>
          <w:lang w:val="en-US" w:eastAsia="en-US" w:bidi="en-US"/>
        </w:rPr>
        <w:t>That makes SECOM relevant.</w:t>
      </w:r>
    </w:p>
  </w:comment>
  <w:comment w:id="4" w:author="Thomas Christensen" w:date="2021-10-14T13:07:00Z" w:initials="THC">
    <w:p>
      <w:r>
        <w:rPr>
          <w:rFonts w:cs="Tahoma" w:ascii="Helvetica" w:hAnsi="Helvetica" w:eastAsia="Helvetica"/>
          <w:color w:val="auto"/>
          <w:sz w:val="20"/>
          <w:szCs w:val="24"/>
          <w:lang w:val="en-US" w:eastAsia="en-US" w:bidi="en-US"/>
        </w:rPr>
        <w:t>A core feature of the MCP (if we want to mention that)</w:t>
      </w:r>
    </w:p>
  </w:comment>
  <w:comment w:id="5" w:author="Thomas Christensen" w:date="2021-10-14T13:12:00Z" w:initials="THC">
    <w:p>
      <w:r>
        <w:rPr>
          <w:rFonts w:cs="Tahoma" w:ascii="Helvetica" w:hAnsi="Helvetica" w:eastAsia="Helvetica"/>
          <w:color w:val="auto"/>
          <w:sz w:val="20"/>
          <w:szCs w:val="24"/>
          <w:lang w:val="en-US" w:eastAsia="en-US" w:bidi="en-US"/>
        </w:rPr>
        <w:t>Not correct</w:t>
      </w:r>
    </w:p>
  </w:comment>
  <w:comment w:id="6" w:author="Löfbom, Per" w:date="2020-01-17T09:49:00Z" w:initials="LP">
    <w:p>
      <w:r>
        <w:rPr>
          <w:rFonts w:ascii="Liberation Serif" w:hAnsi="Liberation Serif" w:eastAsia="Tahoma" w:cs="Tahoma"/>
          <w:color w:val="auto"/>
          <w:szCs w:val="24"/>
          <w:lang w:eastAsia="en-US" w:val="en-US" w:bidi="en-US"/>
        </w:rPr>
        <w:t>See product specification ENUM</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Helvetica">
    <w:altName w:val="Arial"/>
    <w:charset w:val="01"/>
    <w:family w:val="roman"/>
    <w:pitch w:val="variable"/>
  </w:font>
  <w:font w:name="Helvetica 55 Roman">
    <w:charset w:val="01"/>
    <w:family w:val="roman"/>
    <w:pitch w:val="variable"/>
  </w:font>
  <w:font w:name="Helvetica">
    <w:altName w:val="Arial"/>
    <w:charset w:val="01"/>
    <w:family w:val="swiss"/>
    <w:pitch w:val="variable"/>
  </w:font>
  <w:font w:name="Arial">
    <w:charset w:val="01"/>
    <w:family w:val="roman"/>
    <w:pitch w:val="variable"/>
  </w:font>
  <w:font w:name="Tahoma">
    <w:charset w:val="01"/>
    <w:family w:val="roman"/>
    <w:pitch w:val="variable"/>
  </w:font>
  <w:font w:name="Times New Roman">
    <w:charset w:val="01"/>
    <w:family w:val="roman"/>
    <w:pitch w:val="variable"/>
  </w:font>
  <w:font w:name="Lucida Sans">
    <w:charset w:val="01"/>
    <w:family w:val="roman"/>
    <w:pitch w:val="variable"/>
  </w:font>
  <w:font w:name="Courier New">
    <w:charset w:val="01"/>
    <w:family w:val="roman"/>
    <w:pitch w:val="variable"/>
  </w:font>
  <w:font w:name="Liberation Sans">
    <w:altName w:val="Arial"/>
    <w:charset w:val="01"/>
    <w:family w:val="roman"/>
    <w:pitch w:val="variable"/>
  </w:font>
  <w:font w:name="Calibri">
    <w:charset w:val="01"/>
    <w:family w:val="roman"/>
    <w:pitch w:val="variable"/>
  </w:font>
  <w:font w:name="Liberation Sans Narrow">
    <w:charset w:val="01"/>
    <w:family w:val="roman"/>
    <w:pitch w:val="variable"/>
  </w:font>
  <w:font w:name="TimesNewRomanPSMT">
    <w:charset w:val="01"/>
    <w:family w:val="roman"/>
    <w:pitch w:val="variable"/>
  </w:font>
  <w:font w:name="Verdana">
    <w:charset w:val="01"/>
    <w:family w:val="roman"/>
    <w:pitch w:val="variable"/>
  </w:font>
  <w:font w:name="Symbol">
    <w:charset w:val="02"/>
    <w:family w:val="auto"/>
    <w:pitch w:val="variable"/>
  </w:font>
  <w:font w:name="Courier New">
    <w:charset w:val="01"/>
    <w:family w:val="auto"/>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rFonts w:ascii="Verdana" w:hAnsi="Verdana"/>
        <w:sz w:val="20"/>
      </w:rPr>
    </w:pPr>
    <w:r>
      <w:rPr/>
      <w:tab/>
      <w:t xml:space="preserve">                </w:t>
    </w:r>
  </w:p>
  <w:p>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sz w:val="20"/>
        <w:b/>
        <w:szCs w:val="20"/>
        <w:bCs/>
        <w:color w:val="08374B"/>
      </w:rPr>
      <w:instrText> PAGE </w:instrText>
    </w:r>
    <w:r>
      <w:rPr>
        <w:sz w:val="20"/>
        <w:b/>
        <w:szCs w:val="20"/>
        <w:bCs/>
        <w:color w:val="08374B"/>
      </w:rPr>
      <w:fldChar w:fldCharType="separate"/>
    </w:r>
    <w:r>
      <w:rPr>
        <w:sz w:val="20"/>
        <w:b/>
        <w:szCs w:val="20"/>
        <w:bCs/>
        <w:color w:val="08374B"/>
      </w:rPr>
      <w:t>41</w:t>
    </w:r>
    <w:r>
      <w:rPr>
        <w:sz w:val="20"/>
        <w:b/>
        <w:szCs w:val="20"/>
        <w:bCs/>
        <w:color w:val="08374B"/>
      </w:rPr>
      <w:fldChar w:fldCharType="end"/>
    </w:r>
    <w:r>
      <w:rPr>
        <w:color w:val="08374B"/>
        <w:sz w:val="20"/>
        <w:szCs w:val="20"/>
      </w:rPr>
      <w:t xml:space="preserve"> of </w:t>
    </w:r>
    <w:r>
      <w:rPr>
        <w:b/>
        <w:bCs/>
        <w:color w:val="08374B"/>
        <w:sz w:val="20"/>
        <w:szCs w:val="20"/>
      </w:rPr>
      <w:fldChar w:fldCharType="begin"/>
    </w:r>
    <w:r>
      <w:rPr>
        <w:sz w:val="20"/>
        <w:b/>
        <w:szCs w:val="20"/>
        <w:bCs/>
        <w:color w:val="08374B"/>
      </w:rPr>
      <w:instrText> NUMPAGES </w:instrText>
    </w:r>
    <w:r>
      <w:rPr>
        <w:sz w:val="20"/>
        <w:b/>
        <w:szCs w:val="20"/>
        <w:bCs/>
        <w:color w:val="08374B"/>
      </w:rPr>
      <w:fldChar w:fldCharType="separate"/>
    </w:r>
    <w:r>
      <w:rPr>
        <w:sz w:val="20"/>
        <w:b/>
        <w:szCs w:val="20"/>
        <w:bCs/>
        <w:color w:val="08374B"/>
      </w:rPr>
      <w:t>41</w:t>
    </w:r>
    <w:r>
      <w:rPr>
        <w:sz w:val="20"/>
        <w:b/>
        <w:szCs w:val="20"/>
        <w:bCs/>
        <w:color w:val="08374B"/>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ab/>
    </w:r>
  </w:p>
  <w:p>
    <w:pPr>
      <w:pStyle w:val="Normal"/>
      <w:widowControl/>
      <w:suppressAutoHyphens w:val="true"/>
      <w:bidi w:val="0"/>
      <w:spacing w:lineRule="auto" w:line="276" w:before="0" w:after="200"/>
      <w:jc w:val="lef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drawing>
        <wp:anchor behindDoc="1" distT="0" distB="0" distL="114300" distR="114300" simplePos="0" locked="0" layoutInCell="0" allowOverlap="1" relativeHeight="62">
          <wp:simplePos x="0" y="0"/>
          <wp:positionH relativeFrom="column">
            <wp:posOffset>4898390</wp:posOffset>
          </wp:positionH>
          <wp:positionV relativeFrom="paragraph">
            <wp:posOffset>-295275</wp:posOffset>
          </wp:positionV>
          <wp:extent cx="574675" cy="560070"/>
          <wp:effectExtent l="0" t="0" r="0" b="0"/>
          <wp:wrapSquare wrapText="bothSides"/>
          <wp:docPr id="2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 descr=""/>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986"/>
        <w:tab w:val="clear" w:pos="9972"/>
      </w:tabs>
      <w:ind w:firstLine="720"/>
      <w:jc w:val="both"/>
      <w:rPr/>
    </w:pPr>
    <w:r>
      <w:drawing>
        <wp:anchor behindDoc="1" distT="0" distB="0" distL="114300" distR="114300" simplePos="0" locked="0" layoutInCell="0" allowOverlap="1" relativeHeight="22">
          <wp:simplePos x="0" y="0"/>
          <wp:positionH relativeFrom="margin">
            <wp:posOffset>2719705</wp:posOffset>
          </wp:positionH>
          <wp:positionV relativeFrom="paragraph">
            <wp:posOffset>8890</wp:posOffset>
          </wp:positionV>
          <wp:extent cx="852805" cy="831215"/>
          <wp:effectExtent l="0" t="0" r="0" b="0"/>
          <wp:wrapSquare wrapText="bothSides"/>
          <wp:docPr id="2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3" descr=""/>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rPr/>
      <w:tab/>
      <w:tab/>
      <w:tab/>
      <w:tab/>
      <w:tab/>
      <w:tab/>
      <w:t xml:space="preserve">    </w:t>
    </w:r>
  </w:p>
  <w:p>
    <w:pPr>
      <w:pStyle w:val="Header"/>
      <w:tabs>
        <w:tab w:val="clear" w:pos="4986"/>
        <w:tab w:val="clear" w:pos="9972"/>
      </w:tabs>
      <w:ind w:firstLine="720"/>
      <w:jc w:val="both"/>
      <w:rPr/>
    </w:pPr>
    <w:r>
      <w:rPr/>
    </w:r>
  </w:p>
  <w:p>
    <w:pPr>
      <w:pStyle w:val="Header"/>
      <w:tabs>
        <w:tab w:val="clear" w:pos="4986"/>
        <w:tab w:val="clear" w:pos="9972"/>
      </w:tabs>
      <w:ind w:firstLine="720"/>
      <w:jc w:val="both"/>
      <w:rPr/>
    </w:pPr>
    <w:r>
      <w:rPr/>
    </w:r>
  </w:p>
  <w:p>
    <w:pPr>
      <w:pStyle w:val="Header"/>
      <w:tabs>
        <w:tab w:val="clear" w:pos="4986"/>
        <w:tab w:val="clear" w:pos="9972"/>
      </w:tabs>
      <w:ind w:firstLine="720"/>
      <w:jc w:val="both"/>
      <w:rPr/>
    </w:pPr>
    <w:r>
      <w:rPr/>
    </w:r>
  </w:p>
  <w:p>
    <w:pPr>
      <w:pStyle w:val="Header"/>
      <w:tabs>
        <w:tab w:val="clear" w:pos="4986"/>
        <w:tab w:val="clear" w:pos="9972"/>
      </w:tabs>
      <w:ind w:firstLine="720"/>
      <w:jc w:val="both"/>
      <w:rPr/>
    </w:pPr>
    <w:r>
      <w:rPr/>
    </w:r>
  </w:p>
  <w:p>
    <w:pPr>
      <w:pStyle w:val="Header"/>
      <w:tabs>
        <w:tab w:val="clear" w:pos="4986"/>
        <w:tab w:val="clear" w:pos="9972"/>
      </w:tabs>
      <w:ind w:firstLine="720"/>
      <w:jc w:val="both"/>
      <w:rPr/>
    </w:pPr>
    <w:r>
      <w:rPr/>
    </w:r>
  </w:p>
  <w:p>
    <w:pPr>
      <w:pStyle w:val="Header"/>
      <w:tabs>
        <w:tab w:val="clear" w:pos="4986"/>
        <w:tab w:val="clear" w:pos="9972"/>
      </w:tabs>
      <w:ind w:firstLine="720"/>
      <w:jc w:val="both"/>
      <w:rPr/>
    </w:pPr>
    <w:r>
      <w:rPr/>
    </w:r>
  </w:p>
  <w:p>
    <w:pPr>
      <w:pStyle w:val="Header"/>
      <w:tabs>
        <w:tab w:val="clear" w:pos="4986"/>
        <w:tab w:val="clear" w:pos="9972"/>
      </w:tabs>
      <w:ind w:firstLine="720"/>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95" w:hanging="495"/>
      </w:pPr>
    </w:lvl>
    <w:lvl w:ilvl="1">
      <w:start w:val="1"/>
      <w:pStyle w:val="Heading2"/>
      <w:numFmt w:val="decimal"/>
      <w:lvlText w:val="%1.%2"/>
      <w:lvlJc w:val="left"/>
      <w:pPr>
        <w:tabs>
          <w:tab w:val="num" w:pos="0"/>
        </w:tabs>
        <w:ind w:left="495" w:hanging="495"/>
      </w:pPr>
    </w:lvl>
    <w:lvl w:ilvl="2">
      <w:start w:val="1"/>
      <w:pStyle w:val="Heading3"/>
      <w:numFmt w:val="decimal"/>
      <w:lvlText w:val="%1.%2.%3"/>
      <w:lvlJc w:val="left"/>
      <w:pPr>
        <w:tabs>
          <w:tab w:val="num" w:pos="0"/>
        </w:tabs>
        <w:ind w:left="2989" w:hanging="72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upperLetter"/>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trackRevisions/>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Helvetica" w:hAnsi="Helvetica" w:eastAsia="Helvetica"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text" w:uiPriority="0"/>
    <w:lsdException w:name="Title" w:uiPriority="0" w:semiHidden="0" w:unhideWhenUsed="0" w:qFormat="1"/>
    <w:lsdException w:name="Default Paragraph Font" w:uiPriority="1"/>
    <w:lsdException w:name="Body Text" w:uiPriority="0" w:qFormat="1"/>
    <w:lsdException w:name="Subtitle" w:uiPriority="0" w:semiHidden="0" w:unhideWhenUsed="0" w:qFormat="1"/>
    <w:lsdException w:name="Note Heading" w:uiPriority="0"/>
    <w:lsdException w:name="Body Text 2" w:uiPriority="0"/>
    <w:lsdException w:name="Body Text 3" w:uiPriority="0"/>
    <w:lsdException w:name="FollowedHyperlink" w:uiPriority="0"/>
    <w:lsdException w:name="Strong" w:uiPriority="0" w:semiHidden="0" w:unhideWhenUsed="0" w:qFormat="1"/>
    <w:lsdException w:name="Emphasis" w:uiPriority="0" w:semiHidden="0" w:unhideWhenUsed="0" w:qFormat="1"/>
    <w:lsdException w:name="Plain Text" w:uiPriority="0"/>
    <w:lsdException w:name="annotation subject" w:uiPriority="0"/>
    <w:lsdException w:name="Balloon Text" w:uiPriority="0"/>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0" w:unhideWhenUsed="0"/>
    <w:lsdException w:name="List Paragraph" w:uiPriority="0" w:semiHidden="0" w:unhideWhenUsed="0" w:qFormat="1"/>
    <w:lsdException w:name="Quote" w:uiPriority="0"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0" w:semiHidden="0" w:unhideWhenUsed="0" w:qFormat="1"/>
    <w:lsdException w:name="Intense Emphasis" w:uiPriority="0" w:semiHidden="0" w:unhideWhenUsed="0" w:qFormat="1"/>
    <w:lsdException w:name="Subtle Reference" w:uiPriority="31" w:semiHidden="0" w:unhideWhenUsed="0" w:qFormat="1"/>
    <w:lsdException w:name="Intense Reference" w:uiPriority="0" w:semiHidden="0" w:unhideWhenUsed="0" w:qFormat="1"/>
    <w:lsdException w:name="Book Title" w:uiPriority="0" w:semiHidden="0" w:unhideWhenUsed="0" w:qFormat="1"/>
    <w:lsdException w:name="Bibliography" w:uiPriority="37"/>
    <w:lsdException w:name="TOC Heading" w:uiPriority="0" w:qFormat="1"/>
  </w:latentStyles>
  <w:style w:type="paragraph" w:styleId="Normal" w:default="1">
    <w:name w:val="Normal"/>
    <w:qFormat/>
    <w:rsid w:val="00fa0969"/>
    <w:pPr>
      <w:widowControl/>
      <w:suppressAutoHyphens w:val="true"/>
      <w:bidi w:val="0"/>
      <w:spacing w:lineRule="auto" w:line="276" w:before="0" w:after="200"/>
      <w:jc w:val="left"/>
    </w:pPr>
    <w:rPr>
      <w:rFonts w:ascii="Helvetica" w:hAnsi="Helvetica" w:eastAsia="Helvetica" w:cs=""/>
      <w:color w:val="08374B" w:themeColor="text1"/>
      <w:kern w:val="0"/>
      <w:sz w:val="24"/>
      <w:szCs w:val="22"/>
      <w:lang w:val="en-GB" w:eastAsia="en-US" w:bidi="ar-SA"/>
    </w:rPr>
  </w:style>
  <w:style w:type="paragraph" w:styleId="Heading1">
    <w:name w:val="Heading 1"/>
    <w:basedOn w:val="Normal"/>
    <w:next w:val="Normal"/>
    <w:link w:val="Heading1Char1"/>
    <w:qFormat/>
    <w:rsid w:val="00602767"/>
    <w:pPr>
      <w:keepNext w:val="true"/>
      <w:keepLines/>
      <w:pageBreakBefore/>
      <w:numPr>
        <w:ilvl w:val="0"/>
        <w:numId w:val="1"/>
      </w:numPr>
      <w:spacing w:before="480" w:after="0"/>
      <w:outlineLvl w:val="0"/>
    </w:pPr>
    <w:rPr>
      <w:rFonts w:ascii="Helvetica 55 Roman" w:hAnsi="Helvetica 55 Roman" w:eastAsia="" w:cs="" w:cstheme="majorBidi" w:eastAsiaTheme="majorEastAsia"/>
      <w:b/>
      <w:bCs/>
      <w:color w:val="476E7D" w:themeColor="text2"/>
      <w:kern w:val="2"/>
      <w:sz w:val="36"/>
      <w:szCs w:val="28"/>
    </w:rPr>
  </w:style>
  <w:style w:type="paragraph" w:styleId="Heading2">
    <w:name w:val="Heading 2"/>
    <w:basedOn w:val="Heading1"/>
    <w:next w:val="Normal"/>
    <w:link w:val="Heading2Char"/>
    <w:unhideWhenUsed/>
    <w:qFormat/>
    <w:rsid w:val="00bc5793"/>
    <w:pPr>
      <w:pageBreakBefore w:val="false"/>
      <w:numPr>
        <w:ilvl w:val="1"/>
        <w:numId w:val="1"/>
      </w:numPr>
      <w:tabs>
        <w:tab w:val="clear" w:pos="720"/>
        <w:tab w:val="left" w:pos="709" w:leader="none"/>
      </w:tabs>
      <w:spacing w:before="200" w:after="0"/>
      <w:outlineLvl w:val="1"/>
    </w:pPr>
    <w:rPr>
      <w:b w:val="false"/>
      <w:bCs w:val="false"/>
      <w:sz w:val="28"/>
      <w:szCs w:val="26"/>
    </w:rPr>
  </w:style>
  <w:style w:type="paragraph" w:styleId="Heading3">
    <w:name w:val="Heading 3"/>
    <w:basedOn w:val="ListParagraph"/>
    <w:next w:val="Normal"/>
    <w:link w:val="Heading3Char"/>
    <w:unhideWhenUsed/>
    <w:qFormat/>
    <w:rsid w:val="00bc5793"/>
    <w:pPr>
      <w:numPr>
        <w:ilvl w:val="2"/>
        <w:numId w:val="1"/>
      </w:numPr>
      <w:ind w:left="720" w:hanging="0"/>
      <w:outlineLvl w:val="2"/>
    </w:pPr>
    <w:rPr>
      <w:rFonts w:ascii="Helvetica" w:hAnsi="Helvetica" w:eastAsia="" w:cs="" w:asciiTheme="majorHAnsi" w:cstheme="majorBidi" w:eastAsiaTheme="majorEastAsia" w:hAnsiTheme="majorHAnsi"/>
      <w:b/>
      <w:bCs/>
      <w:color w:val="476E7D" w:themeColor="text2"/>
      <w:lang w:val="en-US"/>
    </w:rPr>
  </w:style>
  <w:style w:type="paragraph" w:styleId="Heading4">
    <w:name w:val="Heading 4"/>
    <w:basedOn w:val="Normal"/>
    <w:next w:val="Normal"/>
    <w:link w:val="Heading4Char1"/>
    <w:unhideWhenUsed/>
    <w:qFormat/>
    <w:rsid w:val="005c2acf"/>
    <w:pPr>
      <w:keepNext w:val="true"/>
      <w:keepLines/>
      <w:spacing w:before="200" w:after="0"/>
      <w:outlineLvl w:val="3"/>
    </w:pPr>
    <w:rPr>
      <w:rFonts w:ascii="Helvetica" w:hAnsi="Helvetica" w:eastAsia="" w:cs="" w:asciiTheme="majorHAnsi" w:cstheme="majorBidi" w:eastAsiaTheme="majorEastAsia" w:hAnsiTheme="majorHAnsi"/>
      <w:b/>
      <w:bCs/>
      <w:i/>
      <w:iCs/>
      <w:color w:val="ACDAF0" w:themeColor="accent1"/>
    </w:rPr>
  </w:style>
  <w:style w:type="paragraph" w:styleId="Heading5">
    <w:name w:val="Heading 5"/>
    <w:basedOn w:val="Normal"/>
    <w:next w:val="Normal"/>
    <w:link w:val="Heading5Char1"/>
    <w:unhideWhenUsed/>
    <w:qFormat/>
    <w:rsid w:val="0052511d"/>
    <w:pPr>
      <w:keepNext w:val="true"/>
      <w:keepLines/>
      <w:spacing w:before="200" w:after="0"/>
      <w:outlineLvl w:val="4"/>
    </w:pPr>
    <w:rPr>
      <w:rFonts w:ascii="Helvetica" w:hAnsi="Helvetica" w:eastAsia="" w:cs="" w:asciiTheme="majorHAnsi" w:cstheme="majorBidi" w:eastAsiaTheme="majorEastAsia" w:hAnsiTheme="majorHAnsi"/>
      <w:color w:val="1F7FAD" w:themeColor="accent1" w:themeShade="7f"/>
    </w:rPr>
  </w:style>
  <w:style w:type="paragraph" w:styleId="Heading6">
    <w:name w:val="Heading 6"/>
    <w:basedOn w:val="Normal"/>
    <w:next w:val="Normal"/>
    <w:link w:val="Heading6Char1"/>
    <w:qFormat/>
    <w:rsid w:val="0071464e"/>
    <w:pPr>
      <w:spacing w:lineRule="auto" w:line="240" w:before="120" w:after="120"/>
      <w:ind w:left="1152" w:hanging="1152"/>
      <w:outlineLvl w:val="5"/>
    </w:pPr>
    <w:rPr>
      <w:rFonts w:ascii="Arial" w:hAnsi="Arial" w:eastAsia="Times New Roman" w:cs="Times New Roman"/>
      <w:i/>
      <w:color w:val="auto"/>
      <w:sz w:val="22"/>
      <w:szCs w:val="20"/>
      <w:lang w:eastAsia="sv-SE"/>
    </w:rPr>
  </w:style>
  <w:style w:type="paragraph" w:styleId="Heading7">
    <w:name w:val="Heading 7"/>
    <w:basedOn w:val="Normal"/>
    <w:next w:val="Normal"/>
    <w:link w:val="Heading7Char1"/>
    <w:qFormat/>
    <w:rsid w:val="0071464e"/>
    <w:pPr>
      <w:spacing w:lineRule="auto" w:line="240" w:before="120" w:after="120"/>
      <w:ind w:left="1296" w:hanging="1296"/>
      <w:outlineLvl w:val="6"/>
    </w:pPr>
    <w:rPr>
      <w:rFonts w:ascii="Arial" w:hAnsi="Arial" w:eastAsia="Times New Roman" w:cs="Times New Roman"/>
      <w:color w:val="auto"/>
      <w:sz w:val="20"/>
      <w:szCs w:val="20"/>
      <w:lang w:eastAsia="sv-SE"/>
    </w:rPr>
  </w:style>
  <w:style w:type="paragraph" w:styleId="Heading8">
    <w:name w:val="Heading 8"/>
    <w:basedOn w:val="Normal"/>
    <w:next w:val="Normal"/>
    <w:link w:val="Heading8Char1"/>
    <w:qFormat/>
    <w:rsid w:val="0071464e"/>
    <w:pPr>
      <w:tabs>
        <w:tab w:val="clear" w:pos="720"/>
        <w:tab w:val="left" w:pos="1758" w:leader="none"/>
      </w:tabs>
      <w:spacing w:lineRule="auto" w:line="240" w:before="120" w:after="120"/>
      <w:ind w:left="1440" w:hanging="1440"/>
      <w:outlineLvl w:val="7"/>
    </w:pPr>
    <w:rPr>
      <w:rFonts w:ascii="Arial" w:hAnsi="Arial" w:eastAsia="Times New Roman" w:cs="Times New Roman"/>
      <w:i/>
      <w:color w:val="auto"/>
      <w:sz w:val="20"/>
      <w:szCs w:val="20"/>
      <w:lang w:eastAsia="sv-SE"/>
    </w:rPr>
  </w:style>
  <w:style w:type="paragraph" w:styleId="Heading9">
    <w:name w:val="Heading 9"/>
    <w:basedOn w:val="Normal"/>
    <w:next w:val="Normal"/>
    <w:link w:val="Heading9Char1"/>
    <w:qFormat/>
    <w:rsid w:val="0071464e"/>
    <w:pPr>
      <w:tabs>
        <w:tab w:val="clear" w:pos="720"/>
        <w:tab w:val="left" w:pos="1871" w:leader="none"/>
      </w:tabs>
      <w:spacing w:lineRule="auto" w:line="240" w:before="120" w:after="120"/>
      <w:ind w:left="1584" w:hanging="1584"/>
      <w:outlineLvl w:val="8"/>
    </w:pPr>
    <w:rPr>
      <w:rFonts w:ascii="Arial" w:hAnsi="Arial" w:eastAsia="Times New Roman" w:cs="Times New Roman"/>
      <w:i/>
      <w:color w:val="auto"/>
      <w:sz w:val="18"/>
      <w:szCs w:val="20"/>
      <w:lang w:eastAsia="sv-SE"/>
    </w:rPr>
  </w:style>
  <w:style w:type="character" w:styleId="DefaultParagraphFont" w:default="1">
    <w:name w:val="Default Paragraph Font"/>
    <w:uiPriority w:val="1"/>
    <w:semiHidden/>
    <w:unhideWhenUsed/>
    <w:qFormat/>
    <w:rPr/>
  </w:style>
  <w:style w:type="character" w:styleId="Heading1Char1" w:customStyle="1">
    <w:name w:val="Heading 1 Char1"/>
    <w:basedOn w:val="DefaultParagraphFont"/>
    <w:link w:val="Heading1"/>
    <w:qFormat/>
    <w:rsid w:val="00602767"/>
    <w:rPr>
      <w:rFonts w:ascii="Helvetica 55 Roman" w:hAnsi="Helvetica 55 Roman" w:eastAsia="" w:cs="" w:cstheme="majorBidi" w:eastAsiaTheme="majorEastAsia"/>
      <w:b/>
      <w:bCs/>
      <w:color w:val="476E7D" w:themeColor="text2"/>
      <w:kern w:val="2"/>
      <w:sz w:val="36"/>
      <w:szCs w:val="28"/>
      <w:lang w:val="en-GB"/>
    </w:rPr>
  </w:style>
  <w:style w:type="character" w:styleId="Heading2Char" w:customStyle="1">
    <w:name w:val="Heading 2 Char"/>
    <w:basedOn w:val="DefaultParagraphFont"/>
    <w:link w:val="Heading2"/>
    <w:qFormat/>
    <w:rsid w:val="00bc5793"/>
    <w:rPr>
      <w:rFonts w:ascii="Helvetica 55 Roman" w:hAnsi="Helvetica 55 Roman" w:eastAsia="" w:cs="" w:cstheme="majorBidi" w:eastAsiaTheme="majorEastAsia"/>
      <w:color w:val="476E7D" w:themeColor="text2"/>
      <w:kern w:val="2"/>
      <w:sz w:val="28"/>
      <w:szCs w:val="26"/>
      <w:lang w:val="en-GB"/>
    </w:rPr>
  </w:style>
  <w:style w:type="character" w:styleId="Heading3Char" w:customStyle="1">
    <w:name w:val="Heading 3 Char"/>
    <w:basedOn w:val="DefaultParagraphFont"/>
    <w:link w:val="Heading3"/>
    <w:qFormat/>
    <w:rsid w:val="00bc5793"/>
    <w:rPr>
      <w:rFonts w:ascii="Helvetica" w:hAnsi="Helvetica" w:eastAsia="" w:cs="" w:asciiTheme="majorHAnsi" w:cstheme="majorBidi" w:eastAsiaTheme="majorEastAsia" w:hAnsiTheme="majorHAnsi"/>
      <w:b/>
      <w:bCs/>
      <w:color w:val="476E7D" w:themeColor="text2"/>
      <w:sz w:val="24"/>
    </w:rPr>
  </w:style>
  <w:style w:type="character" w:styleId="Heading4Char1" w:customStyle="1">
    <w:name w:val="Heading 4 Char1"/>
    <w:basedOn w:val="DefaultParagraphFont"/>
    <w:link w:val="Heading4"/>
    <w:qFormat/>
    <w:rsid w:val="005c2acf"/>
    <w:rPr>
      <w:rFonts w:ascii="Helvetica" w:hAnsi="Helvetica" w:eastAsia="" w:cs="" w:asciiTheme="majorHAnsi" w:cstheme="majorBidi" w:eastAsiaTheme="majorEastAsia" w:hAnsiTheme="majorHAnsi"/>
      <w:b/>
      <w:bCs/>
      <w:i/>
      <w:iCs/>
      <w:color w:val="ACDAF0" w:themeColor="accent1"/>
      <w:sz w:val="24"/>
    </w:rPr>
  </w:style>
  <w:style w:type="character" w:styleId="Heading5Char1" w:customStyle="1">
    <w:name w:val="Heading 5 Char1"/>
    <w:basedOn w:val="DefaultParagraphFont"/>
    <w:link w:val="Heading5"/>
    <w:uiPriority w:val="9"/>
    <w:qFormat/>
    <w:rsid w:val="0052511d"/>
    <w:rPr>
      <w:rFonts w:ascii="Helvetica" w:hAnsi="Helvetica" w:eastAsia="" w:cs="" w:asciiTheme="majorHAnsi" w:cstheme="majorBidi" w:eastAsiaTheme="majorEastAsia" w:hAnsiTheme="majorHAnsi"/>
      <w:color w:val="1F7FAD" w:themeColor="accent1" w:themeShade="7f"/>
      <w:sz w:val="24"/>
    </w:rPr>
  </w:style>
  <w:style w:type="character" w:styleId="Heading6Char1" w:customStyle="1">
    <w:name w:val="Heading 6 Char1"/>
    <w:basedOn w:val="DefaultParagraphFont"/>
    <w:link w:val="Heading6"/>
    <w:qFormat/>
    <w:rsid w:val="0071464e"/>
    <w:rPr>
      <w:rFonts w:ascii="Arial" w:hAnsi="Arial" w:eastAsia="Times New Roman" w:cs="Times New Roman"/>
      <w:i/>
      <w:szCs w:val="20"/>
      <w:lang w:val="en-GB" w:eastAsia="sv-SE"/>
    </w:rPr>
  </w:style>
  <w:style w:type="character" w:styleId="Heading7Char1" w:customStyle="1">
    <w:name w:val="Heading 7 Char1"/>
    <w:basedOn w:val="DefaultParagraphFont"/>
    <w:link w:val="Heading7"/>
    <w:qFormat/>
    <w:rsid w:val="0071464e"/>
    <w:rPr>
      <w:rFonts w:ascii="Arial" w:hAnsi="Arial" w:eastAsia="Times New Roman" w:cs="Times New Roman"/>
      <w:sz w:val="20"/>
      <w:szCs w:val="20"/>
      <w:lang w:val="en-GB" w:eastAsia="sv-SE"/>
    </w:rPr>
  </w:style>
  <w:style w:type="character" w:styleId="Heading8Char1" w:customStyle="1">
    <w:name w:val="Heading 8 Char1"/>
    <w:basedOn w:val="DefaultParagraphFont"/>
    <w:link w:val="Heading8"/>
    <w:qFormat/>
    <w:rsid w:val="0071464e"/>
    <w:rPr>
      <w:rFonts w:ascii="Arial" w:hAnsi="Arial" w:eastAsia="Times New Roman" w:cs="Times New Roman"/>
      <w:i/>
      <w:sz w:val="20"/>
      <w:szCs w:val="20"/>
      <w:lang w:val="en-GB" w:eastAsia="sv-SE"/>
    </w:rPr>
  </w:style>
  <w:style w:type="character" w:styleId="Heading9Char1" w:customStyle="1">
    <w:name w:val="Heading 9 Char1"/>
    <w:basedOn w:val="DefaultParagraphFont"/>
    <w:link w:val="Heading9"/>
    <w:qFormat/>
    <w:rsid w:val="0071464e"/>
    <w:rPr>
      <w:rFonts w:ascii="Arial" w:hAnsi="Arial" w:eastAsia="Times New Roman" w:cs="Times New Roman"/>
      <w:i/>
      <w:sz w:val="18"/>
      <w:szCs w:val="20"/>
      <w:lang w:val="en-GB" w:eastAsia="sv-SE"/>
    </w:rPr>
  </w:style>
  <w:style w:type="character" w:styleId="TitleChar" w:customStyle="1">
    <w:name w:val="Title Char"/>
    <w:basedOn w:val="DefaultParagraphFont"/>
    <w:link w:val="Title"/>
    <w:qFormat/>
    <w:rsid w:val="001f54e0"/>
    <w:rPr>
      <w:rFonts w:ascii="Helvetica" w:hAnsi="Helvetica" w:eastAsia="" w:cs="" w:asciiTheme="majorHAnsi" w:cstheme="majorBidi" w:eastAsiaTheme="majorEastAsia" w:hAnsiTheme="majorHAnsi"/>
      <w:color w:val="476E7D" w:themeColor="text2"/>
      <w:spacing w:val="5"/>
      <w:kern w:val="2"/>
      <w:sz w:val="52"/>
      <w:szCs w:val="52"/>
    </w:rPr>
  </w:style>
  <w:style w:type="character" w:styleId="SubtitleChar" w:customStyle="1">
    <w:name w:val="Subtitle Char"/>
    <w:basedOn w:val="DefaultParagraphFont"/>
    <w:link w:val="Subtitle"/>
    <w:qFormat/>
    <w:rsid w:val="001f54e0"/>
    <w:rPr>
      <w:rFonts w:ascii="Helvetica" w:hAnsi="Helvetica" w:eastAsia="" w:cs="" w:asciiTheme="majorHAnsi" w:cstheme="majorBidi" w:eastAsiaTheme="majorEastAsia" w:hAnsiTheme="majorHAns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styleId="QuoteChar" w:customStyle="1">
    <w:name w:val="Quote Char"/>
    <w:basedOn w:val="DefaultParagraphFont"/>
    <w:link w:val="Quote"/>
    <w:qFormat/>
    <w:rsid w:val="001f54e0"/>
    <w:rPr>
      <w:i/>
      <w:iCs/>
      <w:color w:val="08374B" w:themeColor="text1"/>
      <w:sz w:val="24"/>
    </w:rPr>
  </w:style>
  <w:style w:type="character" w:styleId="HeaderChar" w:customStyle="1">
    <w:name w:val="Header Char"/>
    <w:basedOn w:val="DefaultParagraphFont"/>
    <w:link w:val="Header"/>
    <w:qFormat/>
    <w:rsid w:val="00c87207"/>
    <w:rPr>
      <w:color w:val="08374B" w:themeColor="text1"/>
      <w:sz w:val="24"/>
    </w:rPr>
  </w:style>
  <w:style w:type="character" w:styleId="FooterChar1" w:customStyle="1">
    <w:name w:val="Footer Char1"/>
    <w:basedOn w:val="DefaultParagraphFont"/>
    <w:link w:val="Footer"/>
    <w:uiPriority w:val="99"/>
    <w:qFormat/>
    <w:rsid w:val="00c87207"/>
    <w:rPr>
      <w:color w:val="08374B" w:themeColor="text1"/>
      <w:sz w:val="24"/>
    </w:rPr>
  </w:style>
  <w:style w:type="character" w:styleId="BalloonTextChar1" w:customStyle="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InternetLink">
    <w:name w:val="Hyperlink"/>
    <w:basedOn w:val="DefaultParagraphFont"/>
    <w:uiPriority w:val="99"/>
    <w:unhideWhenUsed/>
    <w:rsid w:val="00d64ab1"/>
    <w:rPr>
      <w:color w:val="0000FF" w:themeColor="hyperlink"/>
      <w:u w:val="single"/>
    </w:rPr>
  </w:style>
  <w:style w:type="character" w:styleId="Annotationreference">
    <w:name w:val="annotation reference"/>
    <w:basedOn w:val="DefaultParagraphFont"/>
    <w:unhideWhenUsed/>
    <w:qFormat/>
    <w:rsid w:val="00e46d28"/>
    <w:rPr>
      <w:sz w:val="16"/>
      <w:szCs w:val="16"/>
    </w:rPr>
  </w:style>
  <w:style w:type="character" w:styleId="CommentTextChar" w:customStyle="1">
    <w:name w:val="Comment Text Char"/>
    <w:basedOn w:val="DefaultParagraphFont"/>
    <w:link w:val="CommentText"/>
    <w:qFormat/>
    <w:rsid w:val="00e46d28"/>
    <w:rPr>
      <w:color w:val="08374B" w:themeColor="text1"/>
      <w:sz w:val="20"/>
      <w:szCs w:val="20"/>
    </w:rPr>
  </w:style>
  <w:style w:type="character" w:styleId="CommentSubjectChar" w:customStyle="1">
    <w:name w:val="Comment Subject Char"/>
    <w:basedOn w:val="CommentTextChar"/>
    <w:link w:val="CommentSubject"/>
    <w:qFormat/>
    <w:rsid w:val="00e46d28"/>
    <w:rPr>
      <w:b/>
      <w:bCs/>
      <w:color w:val="08374B" w:themeColor="text1"/>
      <w:sz w:val="20"/>
      <w:szCs w:val="20"/>
    </w:rPr>
  </w:style>
  <w:style w:type="character" w:styleId="BodyTextChar" w:customStyle="1">
    <w:name w:val="Body Text Char"/>
    <w:basedOn w:val="DefaultParagraphFont"/>
    <w:link w:val="BodyText"/>
    <w:qFormat/>
    <w:rsid w:val="0082609b"/>
    <w:rPr>
      <w:rFonts w:ascii="Arial" w:hAnsi="Arial" w:eastAsia="Times New Roman"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styleId="EndnoteTextChar1" w:customStyle="1">
    <w:name w:val="Endnote Text Char1"/>
    <w:basedOn w:val="DefaultParagraphFont"/>
    <w:link w:val="EndnoteText"/>
    <w:qFormat/>
    <w:rsid w:val="00ee637c"/>
    <w:rPr>
      <w:color w:val="08374B" w:themeColor="text1"/>
      <w:sz w:val="20"/>
      <w:szCs w:val="20"/>
      <w:lang w:val="en-GB"/>
    </w:rPr>
  </w:style>
  <w:style w:type="character" w:styleId="EndnoteCharacters" w:customStyle="1">
    <w:name w:val="Endnote Characters"/>
    <w:basedOn w:val="DefaultParagraphFont"/>
    <w:uiPriority w:val="99"/>
    <w:semiHidden/>
    <w:unhideWhenUsed/>
    <w:qFormat/>
    <w:rsid w:val="00ee637c"/>
    <w:rPr>
      <w:vertAlign w:val="superscript"/>
    </w:rPr>
  </w:style>
  <w:style w:type="character" w:styleId="EndnoteAnchor" w:customStyle="1">
    <w:name w:val="Endnote Anchor"/>
    <w:rPr>
      <w:vertAlign w:val="superscript"/>
    </w:rPr>
  </w:style>
  <w:style w:type="character" w:styleId="FootnoteTextChar1" w:customStyle="1">
    <w:name w:val="Footnote Text Char1"/>
    <w:basedOn w:val="DefaultParagraphFont"/>
    <w:link w:val="FootnoteText"/>
    <w:qFormat/>
    <w:rsid w:val="00d03863"/>
    <w:rPr>
      <w:color w:val="08374B" w:themeColor="text1"/>
      <w:sz w:val="20"/>
      <w:szCs w:val="20"/>
      <w:lang w:val="en-GB"/>
    </w:rPr>
  </w:style>
  <w:style w:type="character" w:styleId="FootnoteCharacters" w:customStyle="1">
    <w:name w:val="Footnote Characters"/>
    <w:basedOn w:val="DefaultParagraphFont"/>
    <w:uiPriority w:val="99"/>
    <w:semiHidden/>
    <w:unhideWhenUsed/>
    <w:qFormat/>
    <w:rsid w:val="00d03863"/>
    <w:rPr>
      <w:vertAlign w:val="superscript"/>
    </w:rPr>
  </w:style>
  <w:style w:type="character" w:styleId="FootnoteAnchor" w:customStyle="1">
    <w:name w:val="Footnote Anchor"/>
    <w:rPr>
      <w:vertAlign w:val="superscript"/>
    </w:rPr>
  </w:style>
  <w:style w:type="character" w:styleId="Heading4Char" w:customStyle="1">
    <w:name w:val="Heading 4 Char"/>
    <w:qFormat/>
    <w:rsid w:val="0081610f"/>
    <w:rPr>
      <w:rFonts w:ascii="Arial" w:hAnsi="Arial" w:eastAsia="Arial" w:cs="Arial"/>
      <w:b/>
      <w:i/>
      <w:color w:val="000000"/>
    </w:rPr>
  </w:style>
  <w:style w:type="character" w:styleId="HeaderFootertitle" w:customStyle="1">
    <w:name w:val="HeaderFootertitle"/>
    <w:basedOn w:val="DefaultParagraphFont"/>
    <w:qFormat/>
    <w:rsid w:val="0071464e"/>
    <w:rPr>
      <w:rFonts w:ascii="Arial" w:hAnsi="Arial"/>
      <w:b/>
      <w:sz w:val="14"/>
      <w:lang w:val="en-GB"/>
    </w:rPr>
  </w:style>
  <w:style w:type="character" w:styleId="BodyText3Char1" w:customStyle="1">
    <w:name w:val="Body Text 3 Char1"/>
    <w:basedOn w:val="DefaultParagraphFont"/>
    <w:link w:val="BodyText3"/>
    <w:qFormat/>
    <w:rsid w:val="0071464e"/>
    <w:rPr>
      <w:rFonts w:ascii="Times New Roman" w:hAnsi="Times New Roman" w:eastAsia="Times New Roman" w:cs="Arial"/>
      <w:szCs w:val="20"/>
      <w:lang w:val="en-GB" w:eastAsia="sv-SE"/>
    </w:rPr>
  </w:style>
  <w:style w:type="character" w:styleId="VisitedInternetLink">
    <w:name w:val="FollowedHyperlink"/>
    <w:basedOn w:val="DefaultParagraphFont"/>
    <w:rsid w:val="0071464e"/>
    <w:rPr>
      <w:color w:val="800080"/>
      <w:u w:val="single"/>
    </w:rPr>
  </w:style>
  <w:style w:type="character" w:styleId="Italics" w:customStyle="1">
    <w:name w:val="Italics"/>
    <w:qFormat/>
    <w:rsid w:val="0071464e"/>
    <w:rPr>
      <w:i/>
    </w:rPr>
  </w:style>
  <w:style w:type="character" w:styleId="Bold" w:customStyle="1">
    <w:name w:val="Bold"/>
    <w:qFormat/>
    <w:rsid w:val="0071464e"/>
    <w:rPr>
      <w:b/>
    </w:rPr>
  </w:style>
  <w:style w:type="character" w:styleId="BoldItalics" w:customStyle="1">
    <w:name w:val="Bold Italics"/>
    <w:qFormat/>
    <w:rsid w:val="0071464e"/>
    <w:rPr>
      <w:b/>
      <w:i/>
    </w:rPr>
  </w:style>
  <w:style w:type="character" w:styleId="FieldLabel" w:customStyle="1">
    <w:name w:val="Field Label"/>
    <w:qFormat/>
    <w:rsid w:val="0071464e"/>
    <w:rPr>
      <w:rFonts w:ascii="Times New Roman" w:hAnsi="Times New Roman" w:eastAsia="Times New Roman" w:cs="Times New Roman"/>
    </w:rPr>
  </w:style>
  <w:style w:type="character" w:styleId="SSTemplateField" w:customStyle="1">
    <w:name w:val="SSTemplateField"/>
    <w:qFormat/>
    <w:rsid w:val="0071464e"/>
    <w:rPr>
      <w:rFonts w:ascii="Lucida Sans" w:hAnsi="Lucida Sans" w:eastAsia="Lucida Sans" w:cs="Lucida Sans"/>
      <w:b/>
      <w:color w:val="FFFFFF"/>
      <w:sz w:val="16"/>
      <w:szCs w:val="16"/>
      <w:shd w:fill="FF0000" w:val="clear"/>
    </w:rPr>
  </w:style>
  <w:style w:type="character" w:styleId="SSBookmark" w:customStyle="1">
    <w:name w:val="SSBookmark"/>
    <w:qFormat/>
    <w:rsid w:val="0071464e"/>
    <w:rPr>
      <w:rFonts w:ascii="Lucida Sans" w:hAnsi="Lucida Sans" w:eastAsia="Lucida Sans" w:cs="Lucida Sans"/>
      <w:b/>
      <w:color w:val="000000"/>
      <w:sz w:val="16"/>
      <w:szCs w:val="16"/>
      <w:shd w:fill="FFFF80" w:val="clear"/>
    </w:rPr>
  </w:style>
  <w:style w:type="character" w:styleId="Code" w:customStyle="1">
    <w:name w:val="Code"/>
    <w:qFormat/>
    <w:rsid w:val="0071464e"/>
    <w:rPr>
      <w:rFonts w:ascii="Courier New" w:hAnsi="Courier New" w:eastAsia="Courier New" w:cs="Courier New"/>
    </w:rPr>
  </w:style>
  <w:style w:type="character" w:styleId="TableFieldLabel" w:customStyle="1">
    <w:name w:val="Table Field Label"/>
    <w:qFormat/>
    <w:rsid w:val="0071464e"/>
    <w:rPr>
      <w:rFonts w:ascii="Times New Roman" w:hAnsi="Times New Roman" w:eastAsia="Times New Roman" w:cs="Times New Roman"/>
      <w:color w:val="6F6F6F"/>
    </w:rPr>
  </w:style>
  <w:style w:type="character" w:styleId="AllCaps" w:customStyle="1">
    <w:name w:val="All Caps"/>
    <w:qFormat/>
    <w:rsid w:val="0071464e"/>
    <w:rPr>
      <w:caps/>
    </w:rPr>
  </w:style>
  <w:style w:type="character" w:styleId="Heading1Char" w:customStyle="1">
    <w:name w:val="Heading 1 Char"/>
    <w:qFormat/>
    <w:rsid w:val="0071464e"/>
    <w:rPr>
      <w:rFonts w:ascii="Arial" w:hAnsi="Arial" w:eastAsia="Arial" w:cs="Arial"/>
      <w:b/>
      <w:sz w:val="20"/>
      <w:szCs w:val="20"/>
    </w:rPr>
  </w:style>
  <w:style w:type="character" w:styleId="Heading5Char" w:customStyle="1">
    <w:name w:val="Heading 5 Char"/>
    <w:qFormat/>
    <w:rsid w:val="0071464e"/>
    <w:rPr>
      <w:rFonts w:ascii="Arial" w:hAnsi="Arial" w:eastAsia="Arial" w:cs="Arial"/>
      <w:i/>
      <w:color w:val="000000"/>
    </w:rPr>
  </w:style>
  <w:style w:type="character" w:styleId="Heading6Char" w:customStyle="1">
    <w:name w:val="Heading 6 Char"/>
    <w:qFormat/>
    <w:rsid w:val="0071464e"/>
    <w:rPr>
      <w:rFonts w:ascii="Arial" w:hAnsi="Arial" w:eastAsia="Arial" w:cs="Arial"/>
      <w:i/>
      <w:color w:val="000000"/>
    </w:rPr>
  </w:style>
  <w:style w:type="character" w:styleId="Heading7Char" w:customStyle="1">
    <w:name w:val="Heading 7 Char"/>
    <w:qFormat/>
    <w:rsid w:val="0071464e"/>
    <w:rPr>
      <w:rFonts w:ascii="Arial" w:hAnsi="Arial" w:eastAsia="Arial" w:cs="Arial"/>
      <w:i/>
      <w:color w:val="000000"/>
    </w:rPr>
  </w:style>
  <w:style w:type="character" w:styleId="Heading8Char" w:customStyle="1">
    <w:name w:val="Heading 8 Char"/>
    <w:qFormat/>
    <w:rsid w:val="0071464e"/>
    <w:rPr>
      <w:rFonts w:ascii="Arial" w:hAnsi="Arial" w:eastAsia="Arial" w:cs="Arial"/>
      <w:color w:val="000000"/>
      <w:sz w:val="20"/>
      <w:szCs w:val="20"/>
    </w:rPr>
  </w:style>
  <w:style w:type="character" w:styleId="Heading9Char" w:customStyle="1">
    <w:name w:val="Heading 9 Char"/>
    <w:qFormat/>
    <w:rsid w:val="0071464e"/>
    <w:rPr>
      <w:rFonts w:ascii="Arial" w:hAnsi="Arial" w:eastAsia="Arial" w:cs="Arial"/>
      <w:i/>
      <w:color w:val="000000"/>
      <w:sz w:val="20"/>
      <w:szCs w:val="20"/>
    </w:rPr>
  </w:style>
  <w:style w:type="character" w:styleId="BalloonTextChar" w:customStyle="1">
    <w:name w:val="Balloon Text Char"/>
    <w:qFormat/>
    <w:rsid w:val="0071464e"/>
    <w:rPr>
      <w:rFonts w:ascii="Tahoma" w:hAnsi="Tahoma" w:eastAsia="Tahoma" w:cs="Tahoma"/>
      <w:sz w:val="16"/>
      <w:szCs w:val="16"/>
    </w:rPr>
  </w:style>
  <w:style w:type="character" w:styleId="Hps" w:customStyle="1">
    <w:name w:val="hps"/>
    <w:qFormat/>
    <w:rsid w:val="0071464e"/>
    <w:rPr>
      <w:rFonts w:ascii="Times New Roman" w:hAnsi="Times New Roman" w:eastAsia="Times New Roman" w:cs="Times New Roman"/>
    </w:rPr>
  </w:style>
  <w:style w:type="character" w:styleId="Atn" w:customStyle="1">
    <w:name w:val="atn"/>
    <w:qFormat/>
    <w:rsid w:val="0071464e"/>
    <w:rPr>
      <w:rFonts w:ascii="Times New Roman" w:hAnsi="Times New Roman" w:eastAsia="Times New Roman" w:cs="Times New Roman"/>
    </w:rPr>
  </w:style>
  <w:style w:type="character" w:styleId="FooterChar" w:customStyle="1">
    <w:name w:val="Footer Char"/>
    <w:qFormat/>
    <w:rsid w:val="0071464e"/>
    <w:rPr>
      <w:rFonts w:ascii="Arial" w:hAnsi="Arial" w:eastAsia="Arial" w:cs="Arial"/>
    </w:rPr>
  </w:style>
  <w:style w:type="character" w:styleId="TableTitleCar" w:customStyle="1">
    <w:name w:val="TableTitle Car"/>
    <w:qFormat/>
    <w:rsid w:val="0071464e"/>
    <w:rPr>
      <w:rFonts w:ascii="Arial" w:hAnsi="Arial" w:eastAsia="Arial" w:cs="Arial"/>
      <w:b/>
      <w:color w:val="000000"/>
      <w:sz w:val="20"/>
      <w:szCs w:val="20"/>
    </w:rPr>
  </w:style>
  <w:style w:type="character" w:styleId="TablecellCar" w:customStyle="1">
    <w:name w:val="Tablecell Car"/>
    <w:qFormat/>
    <w:rsid w:val="0071464e"/>
    <w:rPr>
      <w:rFonts w:ascii="Arial" w:hAnsi="Arial" w:eastAsia="Arial" w:cs="Arial"/>
      <w:color w:val="000000"/>
      <w:sz w:val="20"/>
      <w:szCs w:val="20"/>
    </w:rPr>
  </w:style>
  <w:style w:type="character" w:styleId="GuidanceCar" w:customStyle="1">
    <w:name w:val="Guidance Car"/>
    <w:qFormat/>
    <w:rsid w:val="0071464e"/>
    <w:rPr>
      <w:rFonts w:ascii="Arial" w:hAnsi="Arial" w:eastAsia="Arial" w:cs="Arial"/>
      <w:i/>
      <w:color w:val="333399"/>
      <w:sz w:val="20"/>
      <w:szCs w:val="20"/>
    </w:rPr>
  </w:style>
  <w:style w:type="character" w:styleId="TableTitleLeftCarCar" w:customStyle="1">
    <w:name w:val="Table Title Left Car Car"/>
    <w:qFormat/>
    <w:rsid w:val="0071464e"/>
    <w:rPr>
      <w:rFonts w:ascii="Arial" w:hAnsi="Arial" w:eastAsia="Arial" w:cs="Arial"/>
      <w:b/>
      <w:sz w:val="20"/>
      <w:szCs w:val="20"/>
    </w:rPr>
  </w:style>
  <w:style w:type="character" w:styleId="BodyText2Char" w:customStyle="1">
    <w:name w:val="Body Text 2 Char"/>
    <w:basedOn w:val="DefaultParagraphFont"/>
    <w:link w:val="BodyText2"/>
    <w:qFormat/>
    <w:rsid w:val="0071464e"/>
    <w:rPr>
      <w:rFonts w:ascii="Times New Roman" w:hAnsi="Times New Roman" w:eastAsia="Times New Roman" w:cs="Times New Roman"/>
      <w:color w:val="000000"/>
      <w:sz w:val="18"/>
      <w:szCs w:val="18"/>
      <w:lang w:val="en-GB" w:eastAsia="en-GB"/>
    </w:rPr>
  </w:style>
  <w:style w:type="character" w:styleId="BodyText3Char" w:customStyle="1">
    <w:name w:val="Body Text 3 Char"/>
    <w:qFormat/>
    <w:rsid w:val="0071464e"/>
    <w:rPr>
      <w:rFonts w:ascii="Times New Roman" w:hAnsi="Times New Roman" w:eastAsia="Times New Roman" w:cs="Times New Roman"/>
      <w:color w:val="000000"/>
      <w:sz w:val="16"/>
      <w:szCs w:val="16"/>
    </w:rPr>
  </w:style>
  <w:style w:type="character" w:styleId="NoteHeadingChar" w:customStyle="1">
    <w:name w:val="Note Heading Char"/>
    <w:basedOn w:val="DefaultParagraphFont"/>
    <w:link w:val="NoteHeading"/>
    <w:qFormat/>
    <w:rsid w:val="0071464e"/>
    <w:rPr>
      <w:rFonts w:ascii="Times New Roman" w:hAnsi="Times New Roman" w:eastAsia="Times New Roman" w:cs="Times New Roman"/>
      <w:color w:val="000000"/>
      <w:sz w:val="20"/>
      <w:szCs w:val="20"/>
      <w:lang w:val="en-GB" w:eastAsia="en-GB"/>
    </w:rPr>
  </w:style>
  <w:style w:type="character" w:styleId="PlainTextChar" w:customStyle="1">
    <w:name w:val="Plain Text Char"/>
    <w:basedOn w:val="DefaultParagraphFont"/>
    <w:link w:val="PlainText"/>
    <w:qFormat/>
    <w:rsid w:val="0071464e"/>
    <w:rPr>
      <w:rFonts w:ascii="Courier New" w:hAnsi="Courier New" w:eastAsia="Courier New" w:cs="Courier New"/>
      <w:color w:val="000000"/>
      <w:sz w:val="20"/>
      <w:szCs w:val="20"/>
      <w:lang w:val="en-GB" w:eastAsia="en-GB"/>
    </w:rPr>
  </w:style>
  <w:style w:type="character" w:styleId="Strong">
    <w:name w:val="Strong"/>
    <w:qFormat/>
    <w:rsid w:val="0071464e"/>
    <w:rPr>
      <w:rFonts w:ascii="Times New Roman" w:hAnsi="Times New Roman" w:eastAsia="Times New Roman" w:cs="Times New Roman"/>
      <w:b/>
      <w:color w:val="000000"/>
      <w:sz w:val="20"/>
      <w:szCs w:val="20"/>
    </w:rPr>
  </w:style>
  <w:style w:type="character" w:styleId="Objecttype" w:customStyle="1">
    <w:name w:val="Object type"/>
    <w:qFormat/>
    <w:rsid w:val="0071464e"/>
    <w:rPr>
      <w:rFonts w:ascii="Times New Roman" w:hAnsi="Times New Roman" w:eastAsia="Times New Roman" w:cs="Times New Roman"/>
      <w:b/>
      <w:color w:val="000000"/>
      <w:sz w:val="20"/>
      <w:szCs w:val="20"/>
      <w:u w:val="single" w:color="000000"/>
    </w:rPr>
  </w:style>
  <w:style w:type="character" w:styleId="IntenseReference">
    <w:name w:val="Intense Reference"/>
    <w:qFormat/>
    <w:rsid w:val="0071464e"/>
    <w:rPr>
      <w:rFonts w:ascii="Times New Roman" w:hAnsi="Times New Roman" w:eastAsia="Times New Roman" w:cs="Times New Roman"/>
      <w:b/>
      <w:smallCaps/>
      <w:color w:val="4F81BD"/>
      <w:spacing w:val="5"/>
    </w:rPr>
  </w:style>
  <w:style w:type="character" w:styleId="BookTitle">
    <w:name w:val="Book Title"/>
    <w:qFormat/>
    <w:rsid w:val="0071464e"/>
    <w:rPr>
      <w:rFonts w:ascii="Times New Roman" w:hAnsi="Times New Roman" w:eastAsia="Times New Roman" w:cs="Times New Roman"/>
      <w:b/>
      <w:i/>
      <w:spacing w:val="5"/>
    </w:rPr>
  </w:style>
  <w:style w:type="character" w:styleId="EndnoteTextChar" w:customStyle="1">
    <w:name w:val="Endnote Text Char"/>
    <w:qFormat/>
    <w:rsid w:val="0071464e"/>
    <w:rPr>
      <w:rFonts w:ascii="Times New Roman" w:hAnsi="Times New Roman" w:eastAsia="Times New Roman" w:cs="Times New Roman"/>
      <w:color w:val="000000"/>
      <w:sz w:val="20"/>
      <w:szCs w:val="20"/>
    </w:rPr>
  </w:style>
  <w:style w:type="character" w:styleId="FootnoteTextChar" w:customStyle="1">
    <w:name w:val="Footnote Text Char"/>
    <w:qFormat/>
    <w:rsid w:val="0071464e"/>
    <w:rPr>
      <w:rFonts w:ascii="Times New Roman" w:hAnsi="Times New Roman" w:eastAsia="Times New Roman" w:cs="Times New Roman"/>
      <w:color w:val="000000"/>
      <w:sz w:val="20"/>
      <w:szCs w:val="20"/>
    </w:rPr>
  </w:style>
  <w:style w:type="character" w:styleId="Style2Char" w:customStyle="1">
    <w:name w:val="Style2 Char"/>
    <w:qFormat/>
    <w:rsid w:val="0071464e"/>
    <w:rPr>
      <w:rFonts w:ascii="Arial" w:hAnsi="Arial" w:eastAsia="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styleId="IndexLink" w:customStyle="1">
    <w:name w:val="Index Link"/>
    <w:qFormat/>
    <w:rPr/>
  </w:style>
  <w:style w:type="character" w:styleId="LineNumbering">
    <w:name w:val="Line Numbering"/>
    <w:rPr/>
  </w:style>
  <w:style w:type="paragraph" w:styleId="Heading" w:customStyle="1">
    <w:name w:val="Heading"/>
    <w:basedOn w:val="Normal"/>
    <w:next w:val="TextBody"/>
    <w:qFormat/>
    <w:pPr>
      <w:keepNext w:val="true"/>
      <w:spacing w:before="240" w:after="120"/>
    </w:pPr>
    <w:rPr>
      <w:rFonts w:ascii="Liberation Sans" w:hAnsi="Liberation Sans" w:eastAsia="PingFang SC" w:cs="Lucida Sans"/>
      <w:sz w:val="28"/>
      <w:szCs w:val="28"/>
    </w:rPr>
  </w:style>
  <w:style w:type="paragraph" w:styleId="TextBody">
    <w:name w:val="Body Text"/>
    <w:basedOn w:val="Normal"/>
    <w:link w:val="BodyTextChar"/>
    <w:qFormat/>
    <w:rsid w:val="0082609b"/>
    <w:pPr>
      <w:spacing w:lineRule="auto" w:line="240" w:before="120" w:after="120"/>
      <w:jc w:val="both"/>
    </w:pPr>
    <w:rPr>
      <w:rFonts w:ascii="Arial" w:hAnsi="Arial" w:eastAsia="Times New Roman" w:cs="Times New Roman"/>
      <w:color w:val="auto"/>
      <w:sz w:val="20"/>
      <w:szCs w:val="20"/>
      <w:lang w:eastAsia="en-GB"/>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Lucida Sans"/>
    </w:rPr>
  </w:style>
  <w:style w:type="paragraph" w:styleId="Caption1">
    <w:name w:val="caption"/>
    <w:basedOn w:val="Normal"/>
    <w:next w:val="Normal"/>
    <w:unhideWhenUsed/>
    <w:qFormat/>
    <w:rsid w:val="00824ce1"/>
    <w:pPr>
      <w:spacing w:lineRule="auto" w:line="240"/>
      <w:jc w:val="center"/>
    </w:pPr>
    <w:rPr>
      <w:b/>
      <w:bCs/>
      <w:color w:val="ACDAF0" w:themeColor="accent1"/>
      <w:sz w:val="18"/>
      <w:szCs w:val="18"/>
    </w:rPr>
  </w:style>
  <w:style w:type="paragraph" w:styleId="ListParagraph">
    <w:name w:val="List Paragraph"/>
    <w:basedOn w:val="Normal"/>
    <w:qFormat/>
    <w:rsid w:val="004b4dd2"/>
    <w:pPr>
      <w:spacing w:before="0" w:after="200"/>
      <w:ind w:left="720" w:hanging="0"/>
      <w:contextualSpacing/>
    </w:pPr>
    <w:rPr/>
  </w:style>
  <w:style w:type="paragraph" w:styleId="NoSpacing">
    <w:name w:val="No Spacing"/>
    <w:uiPriority w:val="1"/>
    <w:qFormat/>
    <w:rsid w:val="00792d6b"/>
    <w:pPr>
      <w:widowControl/>
      <w:suppressAutoHyphens w:val="true"/>
      <w:bidi w:val="0"/>
      <w:spacing w:before="0" w:after="0"/>
      <w:jc w:val="left"/>
    </w:pPr>
    <w:rPr>
      <w:rFonts w:ascii="Helvetica" w:hAnsi="Helvetica" w:eastAsia="Helvetica" w:cs=""/>
      <w:color w:val="08374B" w:themeColor="text1"/>
      <w:kern w:val="0"/>
      <w:sz w:val="24"/>
      <w:szCs w:val="22"/>
      <w:lang w:val="en-US" w:eastAsia="en-US" w:bidi="ar-SA"/>
    </w:rPr>
  </w:style>
  <w:style w:type="paragraph" w:styleId="Title">
    <w:name w:val="Title"/>
    <w:basedOn w:val="Normal"/>
    <w:next w:val="Normal"/>
    <w:link w:val="TitleChar"/>
    <w:qFormat/>
    <w:rsid w:val="001f54e0"/>
    <w:pPr>
      <w:pBdr>
        <w:bottom w:val="single" w:sz="8" w:space="4" w:color="ACDAF0"/>
      </w:pBdr>
      <w:spacing w:lineRule="auto" w:line="240" w:before="0" w:after="300"/>
      <w:contextualSpacing/>
    </w:pPr>
    <w:rPr>
      <w:rFonts w:ascii="Helvetica" w:hAnsi="Helvetica" w:eastAsia="" w:cs="" w:asciiTheme="majorHAnsi" w:cstheme="majorBidi" w:eastAsiaTheme="majorEastAsia" w:hAnsiTheme="majorHAnsi"/>
      <w:color w:val="476E7D" w:themeColor="text2"/>
      <w:spacing w:val="5"/>
      <w:kern w:val="2"/>
      <w:sz w:val="52"/>
      <w:szCs w:val="52"/>
    </w:rPr>
  </w:style>
  <w:style w:type="paragraph" w:styleId="Subtitle">
    <w:name w:val="Subtitle"/>
    <w:basedOn w:val="Normal"/>
    <w:next w:val="Normal"/>
    <w:link w:val="SubtitleChar"/>
    <w:qFormat/>
    <w:rsid w:val="001f54e0"/>
    <w:pPr/>
    <w:rPr>
      <w:rFonts w:ascii="Helvetica" w:hAnsi="Helvetica" w:eastAsia="" w:cs="" w:asciiTheme="majorHAnsi" w:cstheme="majorBidi" w:eastAsiaTheme="majorEastAsia" w:hAnsiTheme="majorHAnsi"/>
      <w:i/>
      <w:iCs/>
      <w:color w:val="ACDAF0" w:themeColor="accent1"/>
      <w:spacing w:val="15"/>
      <w:szCs w:val="24"/>
    </w:rPr>
  </w:style>
  <w:style w:type="paragraph" w:styleId="Quote">
    <w:name w:val="Quote"/>
    <w:basedOn w:val="Normal"/>
    <w:next w:val="Normal"/>
    <w:link w:val="QuoteChar"/>
    <w:qFormat/>
    <w:rsid w:val="001f54e0"/>
    <w:pPr/>
    <w:rPr>
      <w:i/>
      <w:iCs/>
    </w:rPr>
  </w:style>
  <w:style w:type="paragraph" w:styleId="HeaderandFooter" w:customStyle="1">
    <w:name w:val="Header and Footer"/>
    <w:basedOn w:val="Normal"/>
    <w:qFormat/>
    <w:pPr/>
    <w:rPr/>
  </w:style>
  <w:style w:type="paragraph" w:styleId="Header">
    <w:name w:val="Header"/>
    <w:basedOn w:val="Normal"/>
    <w:link w:val="HeaderChar"/>
    <w:unhideWhenUsed/>
    <w:rsid w:val="00c87207"/>
    <w:pPr>
      <w:tabs>
        <w:tab w:val="clear" w:pos="720"/>
        <w:tab w:val="center" w:pos="4986" w:leader="none"/>
        <w:tab w:val="right" w:pos="9972" w:leader="none"/>
      </w:tabs>
      <w:spacing w:lineRule="auto" w:line="240" w:before="0" w:after="0"/>
    </w:pPr>
    <w:rPr/>
  </w:style>
  <w:style w:type="paragraph" w:styleId="Footer">
    <w:name w:val="Footer"/>
    <w:basedOn w:val="Normal"/>
    <w:link w:val="FooterChar1"/>
    <w:unhideWhenUsed/>
    <w:rsid w:val="00c87207"/>
    <w:pPr>
      <w:tabs>
        <w:tab w:val="clear" w:pos="720"/>
        <w:tab w:val="center" w:pos="4986" w:leader="none"/>
        <w:tab w:val="right" w:pos="9972" w:leader="none"/>
      </w:tabs>
      <w:spacing w:lineRule="auto" w:line="240" w:before="0" w:after="0"/>
    </w:pPr>
    <w:rPr/>
  </w:style>
  <w:style w:type="paragraph" w:styleId="BalloonText">
    <w:name w:val="Balloon Text"/>
    <w:basedOn w:val="Normal"/>
    <w:link w:val="BalloonTextChar1"/>
    <w:unhideWhenUsed/>
    <w:qFormat/>
    <w:rsid w:val="00c87207"/>
    <w:pPr>
      <w:spacing w:lineRule="auto" w:line="240" w:before="0" w:after="0"/>
    </w:pPr>
    <w:rPr>
      <w:rFonts w:ascii="Tahoma" w:hAnsi="Tahoma" w:cs="Tahoma"/>
      <w:sz w:val="16"/>
      <w:szCs w:val="16"/>
    </w:rPr>
  </w:style>
  <w:style w:type="paragraph" w:styleId="TOCHeading">
    <w:name w:val="TOC Heading"/>
    <w:basedOn w:val="Heading1"/>
    <w:next w:val="Normal"/>
    <w:unhideWhenUsed/>
    <w:qFormat/>
    <w:rsid w:val="00d64ab1"/>
    <w:pPr>
      <w:numPr>
        <w:ilvl w:val="0"/>
        <w:numId w:val="0"/>
      </w:numPr>
    </w:pPr>
    <w:rPr>
      <w:rFonts w:ascii="Helvetica" w:hAnsi="Helvetica" w:asciiTheme="majorHAnsi" w:hAnsiTheme="majorHAnsi"/>
      <w:color w:val="54B2E0" w:themeColor="accent1" w:themeShade="bf"/>
      <w:sz w:val="28"/>
      <w:lang w:eastAsia="ja-JP"/>
    </w:rPr>
  </w:style>
  <w:style w:type="paragraph" w:styleId="Contents1">
    <w:name w:val="TOC 1"/>
    <w:basedOn w:val="Normal"/>
    <w:next w:val="Normal"/>
    <w:autoRedefine/>
    <w:uiPriority w:val="39"/>
    <w:unhideWhenUsed/>
    <w:rsid w:val="007475a2"/>
    <w:pPr>
      <w:tabs>
        <w:tab w:val="clear" w:pos="720"/>
        <w:tab w:val="right" w:pos="9923" w:leader="dot"/>
      </w:tabs>
      <w:spacing w:before="0" w:after="100"/>
    </w:pPr>
    <w:rPr/>
  </w:style>
  <w:style w:type="paragraph" w:styleId="Contents2">
    <w:name w:val="TOC 2"/>
    <w:basedOn w:val="Normal"/>
    <w:next w:val="Normal"/>
    <w:autoRedefine/>
    <w:uiPriority w:val="39"/>
    <w:unhideWhenUsed/>
    <w:rsid w:val="007475a2"/>
    <w:pPr>
      <w:tabs>
        <w:tab w:val="clear" w:pos="720"/>
        <w:tab w:val="right" w:pos="9923" w:leader="dot"/>
      </w:tabs>
      <w:spacing w:before="0" w:after="100"/>
      <w:ind w:left="240" w:hanging="0"/>
    </w:pPr>
    <w:rPr/>
  </w:style>
  <w:style w:type="paragraph" w:styleId="Contents3">
    <w:name w:val="TOC 3"/>
    <w:basedOn w:val="Normal"/>
    <w:next w:val="Normal"/>
    <w:autoRedefine/>
    <w:uiPriority w:val="39"/>
    <w:unhideWhenUsed/>
    <w:rsid w:val="007475a2"/>
    <w:pPr>
      <w:tabs>
        <w:tab w:val="clear" w:pos="720"/>
        <w:tab w:val="left" w:pos="1320" w:leader="none"/>
        <w:tab w:val="right" w:pos="9923" w:leader="dot"/>
      </w:tabs>
      <w:spacing w:before="0" w:after="100"/>
      <w:ind w:left="480" w:hanging="0"/>
    </w:pPr>
    <w:rPr/>
  </w:style>
  <w:style w:type="paragraph" w:styleId="Annotationtext">
    <w:name w:val="annotation text"/>
    <w:basedOn w:val="Normal"/>
    <w:link w:val="CommentTextChar"/>
    <w:unhideWhenUsed/>
    <w:qFormat/>
    <w:rsid w:val="00e46d28"/>
    <w:pPr>
      <w:spacing w:lineRule="auto" w:line="240"/>
    </w:pPr>
    <w:rPr>
      <w:sz w:val="20"/>
      <w:szCs w:val="20"/>
    </w:rPr>
  </w:style>
  <w:style w:type="paragraph" w:styleId="Annotationsubject">
    <w:name w:val="annotation subject"/>
    <w:basedOn w:val="Annotationtext"/>
    <w:next w:val="Annotationtext"/>
    <w:link w:val="CommentSubjectChar"/>
    <w:unhideWhenUsed/>
    <w:qFormat/>
    <w:rsid w:val="00e46d28"/>
    <w:pPr/>
    <w:rPr>
      <w:b/>
      <w:bCs/>
    </w:rPr>
  </w:style>
  <w:style w:type="paragraph" w:styleId="DocumentStatus" w:customStyle="1">
    <w:name w:val="DocumentStatus"/>
    <w:basedOn w:val="Normal"/>
    <w:qFormat/>
    <w:rsid w:val="000123a9"/>
    <w:pPr>
      <w:tabs>
        <w:tab w:val="clear" w:pos="720"/>
        <w:tab w:val="left" w:pos="709" w:leader="none"/>
      </w:tabs>
    </w:pPr>
    <w:rPr>
      <w:lang w:eastAsia="sv-SE"/>
    </w:rPr>
  </w:style>
  <w:style w:type="paragraph" w:styleId="Graphic" w:customStyle="1">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before="0" w:after="0"/>
    </w:pPr>
    <w:rPr/>
  </w:style>
  <w:style w:type="paragraph" w:styleId="Note" w:customStyle="1">
    <w:name w:val="Note"/>
    <w:basedOn w:val="Normal"/>
    <w:next w:val="Normal"/>
    <w:qFormat/>
    <w:rsid w:val="00d6447b"/>
    <w:pPr>
      <w:tabs>
        <w:tab w:val="clear" w:pos="720"/>
        <w:tab w:val="left" w:pos="907" w:leader="none"/>
      </w:tabs>
      <w:spacing w:before="200" w:after="200"/>
      <w:ind w:left="907" w:hanging="510"/>
    </w:pPr>
    <w:rPr>
      <w:i/>
    </w:rPr>
  </w:style>
  <w:style w:type="paragraph" w:styleId="Contents4">
    <w:name w:val="TOC 4"/>
    <w:basedOn w:val="Normal"/>
    <w:next w:val="Normal"/>
    <w:autoRedefine/>
    <w:unhideWhenUsed/>
    <w:rsid w:val="00b5414f"/>
    <w:pPr>
      <w:spacing w:before="0" w:after="100"/>
      <w:ind w:left="720" w:hanging="0"/>
    </w:pPr>
    <w:rPr/>
  </w:style>
  <w:style w:type="paragraph" w:styleId="BulletList1" w:customStyle="1">
    <w:name w:val="Bullet_List1"/>
    <w:basedOn w:val="ListParagraph"/>
    <w:qFormat/>
    <w:rsid w:val="00be4673"/>
    <w:pPr>
      <w:tabs>
        <w:tab w:val="clear" w:pos="720"/>
        <w:tab w:val="left" w:pos="0" w:leader="none"/>
      </w:tabs>
      <w:spacing w:before="0" w:after="0"/>
      <w:ind w:left="714" w:hanging="357"/>
      <w:contextualSpacing/>
    </w:pPr>
    <w:rPr/>
  </w:style>
  <w:style w:type="paragraph" w:styleId="NumberedList1" w:customStyle="1">
    <w:name w:val="Numbered_List1"/>
    <w:basedOn w:val="ListParagraph"/>
    <w:qFormat/>
    <w:rsid w:val="00862ef7"/>
    <w:pPr>
      <w:tabs>
        <w:tab w:val="clear" w:pos="720"/>
        <w:tab w:val="left" w:pos="0" w:leader="none"/>
      </w:tabs>
      <w:spacing w:before="0" w:after="0"/>
      <w:ind w:left="714" w:hanging="357"/>
      <w:contextualSpacing/>
    </w:pPr>
    <w:rPr/>
  </w:style>
  <w:style w:type="paragraph" w:styleId="Table" w:customStyle="1">
    <w:name w:val="Table"/>
    <w:basedOn w:val="Normal"/>
    <w:qFormat/>
    <w:rsid w:val="0048689d"/>
    <w:pPr>
      <w:tabs>
        <w:tab w:val="clear" w:pos="720"/>
        <w:tab w:val="left" w:pos="709" w:leader="none"/>
      </w:tabs>
      <w:spacing w:lineRule="auto" w:line="240" w:before="0" w:after="0"/>
      <w:ind w:left="108" w:right="108" w:hanging="0"/>
    </w:pPr>
    <w:rPr>
      <w:rFonts w:ascii="Helvetica 55 Roman" w:hAnsi="Helvetica 55 Roman"/>
      <w:sz w:val="22"/>
    </w:rPr>
  </w:style>
  <w:style w:type="paragraph" w:styleId="Tablecomment" w:customStyle="1">
    <w:name w:val="Table_comment"/>
    <w:basedOn w:val="Normal"/>
    <w:qFormat/>
    <w:rsid w:val="0028726f"/>
    <w:pPr>
      <w:spacing w:lineRule="auto" w:line="240" w:before="0" w:after="0"/>
      <w:ind w:left="108" w:right="108" w:hanging="0"/>
    </w:pPr>
    <w:rPr>
      <w:i/>
      <w:color w:val="0C5270" w:themeColor="text1" w:themeTint="e6"/>
      <w:sz w:val="20"/>
    </w:rPr>
  </w:style>
  <w:style w:type="paragraph" w:styleId="TableHeader" w:customStyle="1">
    <w:name w:val="Table_Header"/>
    <w:basedOn w:val="Normal"/>
    <w:next w:val="Table"/>
    <w:qFormat/>
    <w:rsid w:val="0075285d"/>
    <w:pPr>
      <w:spacing w:lineRule="auto" w:line="240" w:before="0" w:after="0"/>
      <w:ind w:left="108" w:right="108" w:hanging="0"/>
    </w:pPr>
    <w:rPr>
      <w:b/>
      <w:bCs/>
    </w:rPr>
  </w:style>
  <w:style w:type="paragraph" w:styleId="Content" w:customStyle="1">
    <w:name w:val="Content"/>
    <w:basedOn w:val="Normal"/>
    <w:next w:val="Normal"/>
    <w:qFormat/>
    <w:rsid w:val="009508f4"/>
    <w:pPr/>
    <w:rPr>
      <w:rFonts w:ascii="Helvetica" w:hAnsi="Helvetica" w:asciiTheme="majorHAnsi" w:hAnsiTheme="majorHAnsi"/>
      <w:bCs/>
      <w:color w:val="54B2E0" w:themeColor="accent1" w:themeShade="bf"/>
      <w:kern w:val="2"/>
      <w:sz w:val="28"/>
    </w:rPr>
  </w:style>
  <w:style w:type="paragraph" w:styleId="Revision">
    <w:name w:val="Revision"/>
    <w:qFormat/>
    <w:rsid w:val="00a82280"/>
    <w:pPr>
      <w:widowControl/>
      <w:suppressAutoHyphens w:val="true"/>
      <w:bidi w:val="0"/>
      <w:spacing w:before="0" w:after="0"/>
      <w:jc w:val="left"/>
    </w:pPr>
    <w:rPr>
      <w:rFonts w:ascii="Helvetica" w:hAnsi="Helvetica" w:eastAsia="Helvetica" w:cs=""/>
      <w:color w:val="08374B" w:themeColor="text1"/>
      <w:kern w:val="0"/>
      <w:sz w:val="24"/>
      <w:szCs w:val="22"/>
      <w:lang w:val="en-GB" w:eastAsia="en-US" w:bidi="ar-SA"/>
    </w:rPr>
  </w:style>
  <w:style w:type="paragraph" w:styleId="Endnote">
    <w:name w:val="Endnote Text"/>
    <w:basedOn w:val="Normal"/>
    <w:link w:val="EndnoteTextChar1"/>
    <w:unhideWhenUsed/>
    <w:rsid w:val="00ee637c"/>
    <w:pPr>
      <w:spacing w:lineRule="auto" w:line="240" w:before="0" w:after="0"/>
    </w:pPr>
    <w:rPr>
      <w:sz w:val="20"/>
      <w:szCs w:val="20"/>
    </w:rPr>
  </w:style>
  <w:style w:type="paragraph" w:styleId="Footnote">
    <w:name w:val="Footnote Text"/>
    <w:basedOn w:val="Normal"/>
    <w:link w:val="FootnoteTextChar1"/>
    <w:unhideWhenUsed/>
    <w:rsid w:val="00d03863"/>
    <w:pPr>
      <w:spacing w:lineRule="auto" w:line="240" w:before="0" w:after="0"/>
    </w:pPr>
    <w:rPr>
      <w:sz w:val="20"/>
      <w:szCs w:val="20"/>
    </w:rPr>
  </w:style>
  <w:style w:type="paragraph" w:styleId="Appendix1" w:customStyle="1">
    <w:name w:val="Appendix 1"/>
    <w:basedOn w:val="Heading1"/>
    <w:next w:val="Normal"/>
    <w:qFormat/>
    <w:rsid w:val="007e35d8"/>
    <w:pPr>
      <w:numPr>
        <w:ilvl w:val="0"/>
        <w:numId w:val="0"/>
      </w:numPr>
      <w:ind w:left="357" w:hanging="357"/>
    </w:pPr>
    <w:rPr/>
  </w:style>
  <w:style w:type="paragraph" w:styleId="EnclosureTitle" w:customStyle="1">
    <w:name w:val="EnclosureTitle"/>
    <w:basedOn w:val="Normal"/>
    <w:next w:val="Normal"/>
    <w:qFormat/>
    <w:rsid w:val="0071464e"/>
    <w:pPr>
      <w:spacing w:lineRule="auto" w:line="240" w:before="0" w:after="120"/>
    </w:pPr>
    <w:rPr>
      <w:rFonts w:ascii="Arial" w:hAnsi="Arial" w:eastAsia="Times New Roman" w:cs="Times New Roman"/>
      <w:b/>
      <w:color w:val="auto"/>
      <w:sz w:val="22"/>
      <w:szCs w:val="20"/>
      <w:lang w:eastAsia="sv-SE"/>
    </w:rPr>
  </w:style>
  <w:style w:type="paragraph" w:styleId="Important" w:customStyle="1">
    <w:name w:val="Important"/>
    <w:basedOn w:val="Normal"/>
    <w:next w:val="Normal"/>
    <w:qFormat/>
    <w:rsid w:val="0071464e"/>
    <w:pPr>
      <w:spacing w:lineRule="auto" w:line="240" w:before="0" w:after="120"/>
    </w:pPr>
    <w:rPr>
      <w:rFonts w:ascii="Arial" w:hAnsi="Arial" w:eastAsia="Times New Roman" w:cs="Times New Roman"/>
      <w:b/>
      <w:i/>
      <w:color w:val="auto"/>
      <w:sz w:val="22"/>
      <w:szCs w:val="20"/>
      <w:lang w:eastAsia="sv-SE"/>
    </w:rPr>
  </w:style>
  <w:style w:type="paragraph" w:styleId="Contents5">
    <w:name w:val="TOC 5"/>
    <w:basedOn w:val="Normal"/>
    <w:next w:val="Normal"/>
    <w:rsid w:val="0071464e"/>
    <w:pPr>
      <w:tabs>
        <w:tab w:val="clear" w:pos="720"/>
        <w:tab w:val="right" w:pos="7937" w:leader="dot"/>
      </w:tabs>
      <w:spacing w:lineRule="auto" w:line="240" w:before="0" w:after="120"/>
      <w:ind w:left="880" w:hanging="0"/>
    </w:pPr>
    <w:rPr>
      <w:rFonts w:ascii="Arial" w:hAnsi="Arial" w:eastAsia="Times New Roman" w:cs="Times New Roman"/>
      <w:color w:val="auto"/>
      <w:sz w:val="22"/>
      <w:szCs w:val="20"/>
      <w:lang w:eastAsia="sv-SE"/>
    </w:rPr>
  </w:style>
  <w:style w:type="paragraph" w:styleId="Contents6">
    <w:name w:val="TOC 6"/>
    <w:basedOn w:val="Normal"/>
    <w:next w:val="Normal"/>
    <w:rsid w:val="0071464e"/>
    <w:pPr>
      <w:tabs>
        <w:tab w:val="clear" w:pos="720"/>
        <w:tab w:val="right" w:pos="7937" w:leader="dot"/>
      </w:tabs>
      <w:spacing w:lineRule="auto" w:line="240" w:before="0" w:after="120"/>
      <w:ind w:left="1100" w:hanging="0"/>
    </w:pPr>
    <w:rPr>
      <w:rFonts w:ascii="Arial" w:hAnsi="Arial" w:eastAsia="Times New Roman" w:cs="Times New Roman"/>
      <w:color w:val="auto"/>
      <w:sz w:val="22"/>
      <w:szCs w:val="20"/>
      <w:lang w:eastAsia="sv-SE"/>
    </w:rPr>
  </w:style>
  <w:style w:type="paragraph" w:styleId="Contents7">
    <w:name w:val="TOC 7"/>
    <w:basedOn w:val="Normal"/>
    <w:next w:val="Normal"/>
    <w:rsid w:val="0071464e"/>
    <w:pPr>
      <w:tabs>
        <w:tab w:val="clear" w:pos="720"/>
        <w:tab w:val="right" w:pos="7937" w:leader="dot"/>
      </w:tabs>
      <w:spacing w:lineRule="auto" w:line="240" w:before="0" w:after="120"/>
      <w:ind w:left="1320" w:hanging="0"/>
    </w:pPr>
    <w:rPr>
      <w:rFonts w:ascii="Arial" w:hAnsi="Arial" w:eastAsia="Times New Roman" w:cs="Times New Roman"/>
      <w:color w:val="auto"/>
      <w:sz w:val="22"/>
      <w:szCs w:val="20"/>
      <w:lang w:eastAsia="sv-SE"/>
    </w:rPr>
  </w:style>
  <w:style w:type="paragraph" w:styleId="Contents8">
    <w:name w:val="TOC 8"/>
    <w:basedOn w:val="Normal"/>
    <w:next w:val="Normal"/>
    <w:rsid w:val="0071464e"/>
    <w:pPr>
      <w:tabs>
        <w:tab w:val="clear" w:pos="720"/>
        <w:tab w:val="right" w:pos="7937" w:leader="dot"/>
      </w:tabs>
      <w:spacing w:lineRule="auto" w:line="240" w:before="0" w:after="120"/>
      <w:ind w:left="1540" w:hanging="0"/>
    </w:pPr>
    <w:rPr>
      <w:rFonts w:ascii="Arial" w:hAnsi="Arial" w:eastAsia="Times New Roman" w:cs="Times New Roman"/>
      <w:color w:val="auto"/>
      <w:sz w:val="22"/>
      <w:szCs w:val="20"/>
      <w:lang w:eastAsia="sv-SE"/>
    </w:rPr>
  </w:style>
  <w:style w:type="paragraph" w:styleId="Contents9">
    <w:name w:val="TOC 9"/>
    <w:basedOn w:val="Normal"/>
    <w:next w:val="Normal"/>
    <w:rsid w:val="0071464e"/>
    <w:pPr>
      <w:tabs>
        <w:tab w:val="clear" w:pos="720"/>
        <w:tab w:val="right" w:pos="7937" w:leader="dot"/>
      </w:tabs>
      <w:spacing w:lineRule="auto" w:line="240" w:before="0" w:after="120"/>
      <w:ind w:left="1760" w:hanging="0"/>
    </w:pPr>
    <w:rPr>
      <w:rFonts w:ascii="Arial" w:hAnsi="Arial" w:eastAsia="Times New Roman" w:cs="Times New Roman"/>
      <w:color w:val="auto"/>
      <w:sz w:val="22"/>
      <w:szCs w:val="20"/>
      <w:lang w:eastAsia="sv-SE"/>
    </w:rPr>
  </w:style>
  <w:style w:type="paragraph" w:styleId="NormalIndent">
    <w:name w:val="Normal Indent"/>
    <w:basedOn w:val="Normal"/>
    <w:next w:val="Normal"/>
    <w:qFormat/>
    <w:rsid w:val="0071464e"/>
    <w:pPr>
      <w:spacing w:lineRule="auto" w:line="240" w:before="0" w:after="120"/>
      <w:ind w:left="567" w:hanging="0"/>
    </w:pPr>
    <w:rPr>
      <w:rFonts w:ascii="Arial" w:hAnsi="Arial" w:eastAsia="Times New Roman" w:cs="Times New Roman"/>
      <w:color w:val="auto"/>
      <w:sz w:val="22"/>
      <w:szCs w:val="20"/>
      <w:lang w:eastAsia="sv-SE"/>
    </w:rPr>
  </w:style>
  <w:style w:type="paragraph" w:styleId="Bilagor" w:customStyle="1">
    <w:name w:val="Bilagor"/>
    <w:basedOn w:val="Normal"/>
    <w:next w:val="Normal"/>
    <w:qFormat/>
    <w:rsid w:val="0071464e"/>
    <w:pPr>
      <w:spacing w:lineRule="auto" w:line="240" w:before="0" w:after="120"/>
    </w:pPr>
    <w:rPr>
      <w:rFonts w:ascii="Arial" w:hAnsi="Arial" w:eastAsia="Times New Roman" w:cs="Times New Roman"/>
      <w:b/>
      <w:color w:val="auto"/>
      <w:sz w:val="22"/>
      <w:szCs w:val="20"/>
      <w:lang w:eastAsia="sv-SE"/>
    </w:rPr>
  </w:style>
  <w:style w:type="paragraph" w:styleId="BodyText3">
    <w:name w:val="Body Text 3"/>
    <w:basedOn w:val="Normal"/>
    <w:link w:val="BodyText3Char1"/>
    <w:qFormat/>
    <w:rsid w:val="0071464e"/>
    <w:pPr>
      <w:spacing w:lineRule="auto" w:line="240" w:before="0" w:after="120"/>
      <w:ind w:right="-124" w:hanging="0"/>
    </w:pPr>
    <w:rPr>
      <w:rFonts w:ascii="Times New Roman" w:hAnsi="Times New Roman" w:eastAsia="Times New Roman" w:cs="Arial"/>
      <w:color w:val="auto"/>
      <w:sz w:val="22"/>
      <w:szCs w:val="20"/>
      <w:lang w:eastAsia="sv-SE"/>
    </w:rPr>
  </w:style>
  <w:style w:type="paragraph" w:styleId="CoverHeading1" w:customStyle="1">
    <w:name w:val="Cover Heading 1"/>
    <w:basedOn w:val="Normal"/>
    <w:next w:val="Normal"/>
    <w:qFormat/>
    <w:rsid w:val="0071464e"/>
    <w:pPr>
      <w:spacing w:lineRule="auto" w:line="240" w:before="0" w:after="0"/>
      <w:jc w:val="right"/>
    </w:pPr>
    <w:rPr>
      <w:rFonts w:ascii="Calibri" w:hAnsi="Calibri" w:eastAsia="Calibri" w:cs="Calibri"/>
      <w:b/>
      <w:color w:val="auto"/>
      <w:sz w:val="72"/>
      <w:szCs w:val="72"/>
      <w:lang w:eastAsia="en-GB"/>
    </w:rPr>
  </w:style>
  <w:style w:type="paragraph" w:styleId="CoverHeading2" w:customStyle="1">
    <w:name w:val="Cover Heading 2"/>
    <w:basedOn w:val="Normal"/>
    <w:next w:val="Normal"/>
    <w:qFormat/>
    <w:rsid w:val="0071464e"/>
    <w:pPr>
      <w:spacing w:lineRule="auto" w:line="240" w:before="0" w:after="0"/>
      <w:jc w:val="right"/>
    </w:pPr>
    <w:rPr>
      <w:rFonts w:ascii="Calibri" w:hAnsi="Calibri" w:eastAsia="Calibri" w:cs="Calibri"/>
      <w:color w:val="800000"/>
      <w:sz w:val="60"/>
      <w:szCs w:val="60"/>
      <w:lang w:eastAsia="en-GB"/>
    </w:rPr>
  </w:style>
  <w:style w:type="paragraph" w:styleId="CoverText1" w:customStyle="1">
    <w:name w:val="Cover Text 1"/>
    <w:basedOn w:val="Normal"/>
    <w:next w:val="Normal"/>
    <w:qFormat/>
    <w:rsid w:val="0071464e"/>
    <w:pPr>
      <w:spacing w:lineRule="auto" w:line="240" w:before="0" w:after="0"/>
      <w:jc w:val="right"/>
    </w:pPr>
    <w:rPr>
      <w:rFonts w:ascii="Liberation Sans Narrow" w:hAnsi="Liberation Sans Narrow" w:eastAsia="Liberation Sans Narrow" w:cs="Liberation Sans Narrow"/>
      <w:color w:val="auto"/>
      <w:sz w:val="28"/>
      <w:szCs w:val="28"/>
      <w:lang w:eastAsia="en-GB"/>
    </w:rPr>
  </w:style>
  <w:style w:type="paragraph" w:styleId="CoverText2" w:customStyle="1">
    <w:name w:val="Cover Text 2"/>
    <w:basedOn w:val="Normal"/>
    <w:next w:val="Normal"/>
    <w:qFormat/>
    <w:rsid w:val="0071464e"/>
    <w:pPr>
      <w:spacing w:lineRule="auto" w:line="240" w:before="0" w:after="0"/>
      <w:jc w:val="right"/>
    </w:pPr>
    <w:rPr>
      <w:rFonts w:ascii="Liberation Sans Narrow" w:hAnsi="Liberation Sans Narrow" w:eastAsia="Liberation Sans Narrow" w:cs="Liberation Sans Narrow"/>
      <w:color w:val="7F7F7F"/>
      <w:sz w:val="20"/>
      <w:szCs w:val="20"/>
      <w:lang w:eastAsia="en-GB"/>
    </w:rPr>
  </w:style>
  <w:style w:type="paragraph" w:styleId="Properties" w:customStyle="1">
    <w:name w:val="Properties"/>
    <w:basedOn w:val="Normal"/>
    <w:next w:val="Normal"/>
    <w:qFormat/>
    <w:rsid w:val="0071464e"/>
    <w:pPr>
      <w:spacing w:lineRule="auto" w:line="240" w:before="0" w:after="0"/>
      <w:jc w:val="right"/>
    </w:pPr>
    <w:rPr>
      <w:rFonts w:ascii="Times New Roman" w:hAnsi="Times New Roman" w:eastAsia="Times New Roman" w:cs="Times New Roman"/>
      <w:color w:val="5F5F5F"/>
      <w:sz w:val="20"/>
      <w:szCs w:val="20"/>
      <w:lang w:eastAsia="en-GB"/>
    </w:rPr>
  </w:style>
  <w:style w:type="paragraph" w:styleId="Notes" w:customStyle="1">
    <w:name w:val="Notes"/>
    <w:basedOn w:val="Normal"/>
    <w:next w:val="Normal"/>
    <w:qFormat/>
    <w:rsid w:val="0071464e"/>
    <w:pPr>
      <w:spacing w:lineRule="auto" w:line="240" w:before="0" w:after="0"/>
    </w:pPr>
    <w:rPr>
      <w:rFonts w:ascii="Times New Roman" w:hAnsi="Times New Roman" w:eastAsia="Times New Roman" w:cs="Times New Roman"/>
      <w:color w:val="auto"/>
      <w:sz w:val="20"/>
      <w:szCs w:val="20"/>
      <w:lang w:eastAsia="en-GB"/>
    </w:rPr>
  </w:style>
  <w:style w:type="paragraph" w:styleId="DiagramImage" w:customStyle="1">
    <w:name w:val="Diagram Image"/>
    <w:basedOn w:val="Normal"/>
    <w:next w:val="Normal"/>
    <w:qFormat/>
    <w:rsid w:val="0071464e"/>
    <w:pPr>
      <w:spacing w:lineRule="auto" w:line="240" w:before="0" w:after="0"/>
      <w:jc w:val="center"/>
    </w:pPr>
    <w:rPr>
      <w:rFonts w:ascii="Times New Roman" w:hAnsi="Times New Roman" w:eastAsia="Times New Roman" w:cs="Times New Roman"/>
      <w:color w:val="auto"/>
      <w:szCs w:val="24"/>
      <w:lang w:eastAsia="en-GB"/>
    </w:rPr>
  </w:style>
  <w:style w:type="paragraph" w:styleId="DiagramLabel" w:customStyle="1">
    <w:name w:val="Diagram Label"/>
    <w:basedOn w:val="Normal"/>
    <w:next w:val="Normal"/>
    <w:qFormat/>
    <w:rsid w:val="0071464e"/>
    <w:pPr>
      <w:spacing w:lineRule="auto" w:line="240" w:before="0" w:after="0"/>
      <w:jc w:val="center"/>
    </w:pPr>
    <w:rPr>
      <w:rFonts w:ascii="Times New Roman" w:hAnsi="Times New Roman" w:eastAsia="Times New Roman" w:cs="Times New Roman"/>
      <w:color w:val="auto"/>
      <w:sz w:val="16"/>
      <w:szCs w:val="16"/>
      <w:lang w:eastAsia="en-GB"/>
    </w:rPr>
  </w:style>
  <w:style w:type="paragraph" w:styleId="TableLabel" w:customStyle="1">
    <w:name w:val="Table Label"/>
    <w:basedOn w:val="Normal"/>
    <w:next w:val="Normal"/>
    <w:qFormat/>
    <w:rsid w:val="0071464e"/>
    <w:pPr>
      <w:spacing w:lineRule="auto" w:line="240" w:before="0" w:after="0"/>
    </w:pPr>
    <w:rPr>
      <w:rFonts w:ascii="Times New Roman" w:hAnsi="Times New Roman" w:eastAsia="Times New Roman" w:cs="Times New Roman"/>
      <w:color w:val="auto"/>
      <w:sz w:val="16"/>
      <w:szCs w:val="16"/>
      <w:lang w:eastAsia="en-GB"/>
    </w:rPr>
  </w:style>
  <w:style w:type="paragraph" w:styleId="TableContents" w:customStyle="1">
    <w:name w:val="Table Contents"/>
    <w:basedOn w:val="Normal"/>
    <w:qFormat/>
    <w:pPr/>
    <w:rPr/>
  </w:style>
  <w:style w:type="paragraph" w:styleId="TableHeading" w:customStyle="1">
    <w:name w:val="Table Heading"/>
    <w:basedOn w:val="Normal"/>
    <w:next w:val="Normal"/>
    <w:qFormat/>
    <w:rsid w:val="0071464e"/>
    <w:pPr>
      <w:spacing w:lineRule="auto" w:line="240" w:before="80" w:after="40"/>
      <w:ind w:left="90" w:right="90" w:hanging="0"/>
    </w:pPr>
    <w:rPr>
      <w:rFonts w:ascii="Times New Roman" w:hAnsi="Times New Roman" w:eastAsia="Times New Roman" w:cs="Times New Roman"/>
      <w:b/>
      <w:color w:val="auto"/>
      <w:sz w:val="18"/>
      <w:szCs w:val="18"/>
      <w:lang w:eastAsia="en-GB"/>
    </w:rPr>
  </w:style>
  <w:style w:type="paragraph" w:styleId="TableTitle0" w:customStyle="1">
    <w:name w:val="Table Title 0"/>
    <w:basedOn w:val="Normal"/>
    <w:next w:val="Normal"/>
    <w:qFormat/>
    <w:rsid w:val="0071464e"/>
    <w:pPr>
      <w:spacing w:lineRule="auto" w:line="240" w:before="0" w:after="0"/>
      <w:ind w:left="270" w:right="270" w:hanging="0"/>
    </w:pPr>
    <w:rPr>
      <w:rFonts w:ascii="Times New Roman" w:hAnsi="Times New Roman" w:eastAsia="Times New Roman" w:cs="Times New Roman"/>
      <w:b/>
      <w:color w:val="auto"/>
      <w:sz w:val="22"/>
      <w:lang w:eastAsia="en-GB"/>
    </w:rPr>
  </w:style>
  <w:style w:type="paragraph" w:styleId="TableTitle1" w:customStyle="1">
    <w:name w:val="Table Title 1"/>
    <w:basedOn w:val="Normal"/>
    <w:next w:val="Normal"/>
    <w:qFormat/>
    <w:rsid w:val="0071464e"/>
    <w:pPr>
      <w:spacing w:lineRule="auto" w:line="240" w:before="80" w:after="80"/>
      <w:ind w:left="180" w:right="270" w:hanging="0"/>
    </w:pPr>
    <w:rPr>
      <w:rFonts w:ascii="Times New Roman" w:hAnsi="Times New Roman" w:eastAsia="Times New Roman" w:cs="Times New Roman"/>
      <w:b/>
      <w:color w:val="auto"/>
      <w:sz w:val="18"/>
      <w:szCs w:val="18"/>
      <w:u w:val="single" w:color="000000"/>
      <w:lang w:eastAsia="en-GB"/>
    </w:rPr>
  </w:style>
  <w:style w:type="paragraph" w:styleId="TableTitle2" w:customStyle="1">
    <w:name w:val="Table Title 2"/>
    <w:basedOn w:val="Normal"/>
    <w:next w:val="Normal"/>
    <w:qFormat/>
    <w:rsid w:val="0071464e"/>
    <w:pPr>
      <w:spacing w:lineRule="auto" w:line="240" w:before="0" w:after="120"/>
      <w:ind w:left="270" w:right="270" w:hanging="0"/>
    </w:pPr>
    <w:rPr>
      <w:rFonts w:ascii="Times New Roman" w:hAnsi="Times New Roman" w:eastAsia="Times New Roman" w:cs="Times New Roman"/>
      <w:color w:val="auto"/>
      <w:sz w:val="18"/>
      <w:szCs w:val="18"/>
      <w:u w:val="single" w:color="000000"/>
      <w:lang w:eastAsia="en-GB"/>
    </w:rPr>
  </w:style>
  <w:style w:type="paragraph" w:styleId="TableTextNormal" w:customStyle="1">
    <w:name w:val="Table Text Normal"/>
    <w:basedOn w:val="Normal"/>
    <w:next w:val="Normal"/>
    <w:qFormat/>
    <w:rsid w:val="0071464e"/>
    <w:pPr>
      <w:spacing w:lineRule="auto" w:line="240" w:before="0" w:after="0"/>
      <w:ind w:left="270" w:right="270" w:hanging="0"/>
    </w:pPr>
    <w:rPr>
      <w:rFonts w:ascii="Times New Roman" w:hAnsi="Times New Roman" w:eastAsia="Times New Roman" w:cs="Times New Roman"/>
      <w:color w:val="auto"/>
      <w:sz w:val="18"/>
      <w:szCs w:val="18"/>
      <w:lang w:eastAsia="en-GB"/>
    </w:rPr>
  </w:style>
  <w:style w:type="paragraph" w:styleId="TableTextLight" w:customStyle="1">
    <w:name w:val="Table Text Light"/>
    <w:basedOn w:val="Normal"/>
    <w:next w:val="Normal"/>
    <w:qFormat/>
    <w:rsid w:val="0071464e"/>
    <w:pPr>
      <w:spacing w:lineRule="auto" w:line="240" w:before="0" w:after="0"/>
      <w:ind w:left="270" w:right="270" w:hanging="0"/>
    </w:pPr>
    <w:rPr>
      <w:rFonts w:ascii="Times New Roman" w:hAnsi="Times New Roman" w:eastAsia="Times New Roman" w:cs="Times New Roman"/>
      <w:color w:val="2F2F2F"/>
      <w:sz w:val="18"/>
      <w:szCs w:val="18"/>
      <w:lang w:eastAsia="en-GB"/>
    </w:rPr>
  </w:style>
  <w:style w:type="paragraph" w:styleId="TableTextBold" w:customStyle="1">
    <w:name w:val="Table Text Bold"/>
    <w:basedOn w:val="Normal"/>
    <w:next w:val="Normal"/>
    <w:qFormat/>
    <w:rsid w:val="0071464e"/>
    <w:pPr>
      <w:spacing w:lineRule="auto" w:line="240" w:before="0" w:after="0"/>
      <w:ind w:left="270" w:right="270" w:hanging="0"/>
    </w:pPr>
    <w:rPr>
      <w:rFonts w:ascii="Times New Roman" w:hAnsi="Times New Roman" w:eastAsia="Times New Roman" w:cs="Times New Roman"/>
      <w:b/>
      <w:color w:val="auto"/>
      <w:sz w:val="18"/>
      <w:szCs w:val="18"/>
      <w:lang w:eastAsia="en-GB"/>
    </w:rPr>
  </w:style>
  <w:style w:type="paragraph" w:styleId="CoverText3" w:customStyle="1">
    <w:name w:val="Cover Text 3"/>
    <w:basedOn w:val="Normal"/>
    <w:next w:val="Normal"/>
    <w:qFormat/>
    <w:rsid w:val="0071464e"/>
    <w:pPr>
      <w:spacing w:lineRule="auto" w:line="240" w:before="0" w:after="0"/>
      <w:jc w:val="right"/>
    </w:pPr>
    <w:rPr>
      <w:rFonts w:ascii="Calibri" w:hAnsi="Calibri" w:eastAsia="Calibri" w:cs="Calibri"/>
      <w:b/>
      <w:color w:val="004080"/>
      <w:sz w:val="20"/>
      <w:szCs w:val="20"/>
      <w:lang w:eastAsia="en-GB"/>
    </w:rPr>
  </w:style>
  <w:style w:type="paragraph" w:styleId="TitleSmall" w:customStyle="1">
    <w:name w:val="Title Small"/>
    <w:basedOn w:val="Normal"/>
    <w:next w:val="Normal"/>
    <w:qFormat/>
    <w:rsid w:val="0071464e"/>
    <w:pPr>
      <w:spacing w:lineRule="auto" w:line="240" w:before="60" w:after="60"/>
    </w:pPr>
    <w:rPr>
      <w:rFonts w:ascii="Calibri" w:hAnsi="Calibri" w:eastAsia="Calibri" w:cs="Calibri"/>
      <w:b/>
      <w:i/>
      <w:color w:val="3F3F3F"/>
      <w:sz w:val="20"/>
      <w:szCs w:val="20"/>
      <w:lang w:eastAsia="en-GB"/>
    </w:rPr>
  </w:style>
  <w:style w:type="paragraph" w:styleId="TableTextCode" w:customStyle="1">
    <w:name w:val="Table Text Code"/>
    <w:basedOn w:val="Normal"/>
    <w:next w:val="Normal"/>
    <w:qFormat/>
    <w:rsid w:val="0071464e"/>
    <w:pPr>
      <w:spacing w:lineRule="auto" w:line="240" w:before="0" w:after="0"/>
      <w:ind w:left="90" w:right="90" w:hanging="0"/>
    </w:pPr>
    <w:rPr>
      <w:rFonts w:ascii="Courier New" w:hAnsi="Courier New" w:eastAsia="Courier New" w:cs="Courier New"/>
      <w:color w:val="auto"/>
      <w:sz w:val="16"/>
      <w:szCs w:val="16"/>
      <w:lang w:eastAsia="en-GB"/>
    </w:rPr>
  </w:style>
  <w:style w:type="paragraph" w:styleId="Items" w:customStyle="1">
    <w:name w:val="Items"/>
    <w:basedOn w:val="Normal"/>
    <w:next w:val="Normal"/>
    <w:qFormat/>
    <w:rsid w:val="0071464e"/>
    <w:pPr>
      <w:spacing w:lineRule="auto" w:line="240" w:before="0" w:after="0"/>
    </w:pPr>
    <w:rPr>
      <w:rFonts w:ascii="Times New Roman" w:hAnsi="Times New Roman" w:eastAsia="Times New Roman" w:cs="Times New Roman"/>
      <w:color w:val="auto"/>
      <w:sz w:val="20"/>
      <w:szCs w:val="20"/>
      <w:lang w:eastAsia="en-GB"/>
    </w:rPr>
  </w:style>
  <w:style w:type="paragraph" w:styleId="TableHeadingLight" w:customStyle="1">
    <w:name w:val="Table Heading Light"/>
    <w:basedOn w:val="Normal"/>
    <w:next w:val="Normal"/>
    <w:qFormat/>
    <w:rsid w:val="0071464e"/>
    <w:pPr>
      <w:spacing w:lineRule="auto" w:line="240" w:before="80" w:after="40"/>
      <w:ind w:left="90" w:right="90" w:hanging="0"/>
    </w:pPr>
    <w:rPr>
      <w:rFonts w:ascii="Times New Roman" w:hAnsi="Times New Roman" w:eastAsia="Times New Roman" w:cs="Times New Roman"/>
      <w:b/>
      <w:color w:val="4F4F4F"/>
      <w:sz w:val="18"/>
      <w:szCs w:val="18"/>
      <w:lang w:eastAsia="en-GB"/>
    </w:rPr>
  </w:style>
  <w:style w:type="paragraph" w:styleId="NormalWeb" w:customStyle="1">
    <w:name w:val="Normal Web"/>
    <w:basedOn w:val="Normal"/>
    <w:qFormat/>
    <w:rsid w:val="0071464e"/>
    <w:pPr>
      <w:spacing w:lineRule="auto" w:line="240" w:before="60" w:after="0"/>
    </w:pPr>
    <w:rPr>
      <w:rFonts w:ascii="Times New Roman" w:hAnsi="Times New Roman" w:eastAsia="Times New Roman" w:cs="Times New Roman"/>
      <w:color w:val="auto"/>
      <w:szCs w:val="24"/>
      <w:lang w:eastAsia="en-GB"/>
    </w:rPr>
  </w:style>
  <w:style w:type="paragraph" w:styleId="Guideline" w:customStyle="1">
    <w:name w:val="Guideline"/>
    <w:basedOn w:val="Normal"/>
    <w:qFormat/>
    <w:rsid w:val="0071464e"/>
    <w:pPr>
      <w:spacing w:before="60" w:after="80"/>
      <w:ind w:left="431" w:hanging="431"/>
      <w:jc w:val="both"/>
    </w:pPr>
    <w:rPr>
      <w:rFonts w:ascii="Arial" w:hAnsi="Arial" w:eastAsia="Arial" w:cs="Arial"/>
      <w:color w:val="auto"/>
      <w:sz w:val="20"/>
      <w:szCs w:val="20"/>
      <w:lang w:eastAsia="en-GB"/>
    </w:rPr>
  </w:style>
  <w:style w:type="paragraph" w:styleId="CaptionCaptionE2" w:customStyle="1">
    <w:name w:val="captionCaption E2"/>
    <w:basedOn w:val="Normal"/>
    <w:next w:val="Normal"/>
    <w:qFormat/>
    <w:rsid w:val="0071464e"/>
    <w:pPr>
      <w:spacing w:lineRule="auto" w:line="240" w:before="200" w:after="200"/>
      <w:jc w:val="center"/>
    </w:pPr>
    <w:rPr>
      <w:rFonts w:ascii="Arial" w:hAnsi="Arial" w:eastAsia="Arial" w:cs="Arial"/>
      <w:b/>
      <w:color w:val="000000"/>
      <w:sz w:val="20"/>
      <w:szCs w:val="20"/>
      <w:lang w:eastAsia="en-GB"/>
    </w:rPr>
  </w:style>
  <w:style w:type="paragraph" w:styleId="TableTitle" w:customStyle="1">
    <w:name w:val="TableTitle"/>
    <w:basedOn w:val="Normal"/>
    <w:qFormat/>
    <w:rsid w:val="0071464e"/>
    <w:pPr>
      <w:spacing w:lineRule="auto" w:line="240" w:before="60" w:after="60"/>
      <w:jc w:val="center"/>
    </w:pPr>
    <w:rPr>
      <w:rFonts w:ascii="Arial" w:hAnsi="Arial" w:eastAsia="Arial" w:cs="Arial"/>
      <w:b/>
      <w:color w:val="000000"/>
      <w:sz w:val="20"/>
      <w:szCs w:val="20"/>
      <w:lang w:eastAsia="en-GB"/>
    </w:rPr>
  </w:style>
  <w:style w:type="paragraph" w:styleId="Tablecell" w:customStyle="1">
    <w:name w:val="Tablecell"/>
    <w:basedOn w:val="Normal"/>
    <w:qFormat/>
    <w:rsid w:val="0071464e"/>
    <w:pPr>
      <w:spacing w:lineRule="auto" w:line="240" w:before="60" w:after="60"/>
    </w:pPr>
    <w:rPr>
      <w:rFonts w:ascii="Arial" w:hAnsi="Arial" w:eastAsia="Arial" w:cs="Arial"/>
      <w:color w:val="000000"/>
      <w:sz w:val="18"/>
      <w:szCs w:val="18"/>
      <w:lang w:eastAsia="en-GB"/>
    </w:rPr>
  </w:style>
  <w:style w:type="paragraph" w:styleId="Mainlist" w:customStyle="1">
    <w:name w:val="Main list"/>
    <w:basedOn w:val="Normal"/>
    <w:qFormat/>
    <w:rsid w:val="0071464e"/>
    <w:pPr>
      <w:spacing w:lineRule="auto" w:line="240" w:before="60" w:after="60"/>
      <w:ind w:left="851" w:hanging="284"/>
      <w:jc w:val="both"/>
    </w:pPr>
    <w:rPr>
      <w:rFonts w:ascii="Arial" w:hAnsi="Arial" w:eastAsia="Arial" w:cs="Arial"/>
      <w:color w:val="000000"/>
      <w:sz w:val="20"/>
      <w:szCs w:val="20"/>
      <w:lang w:eastAsia="en-GB"/>
    </w:rPr>
  </w:style>
  <w:style w:type="paragraph" w:styleId="Guidance" w:customStyle="1">
    <w:name w:val="Guidance"/>
    <w:basedOn w:val="Normal"/>
    <w:qFormat/>
    <w:rsid w:val="0071464e"/>
    <w:pPr>
      <w:spacing w:lineRule="auto" w:line="240" w:before="60" w:after="60"/>
      <w:jc w:val="both"/>
    </w:pPr>
    <w:rPr>
      <w:rFonts w:ascii="Arial" w:hAnsi="Arial" w:eastAsia="Arial" w:cs="Arial"/>
      <w:i/>
      <w:color w:val="333399"/>
      <w:sz w:val="18"/>
      <w:szCs w:val="18"/>
      <w:lang w:eastAsia="en-GB"/>
    </w:rPr>
  </w:style>
  <w:style w:type="paragraph" w:styleId="NotetoAuthor" w:customStyle="1">
    <w:name w:val="Note to Author"/>
    <w:basedOn w:val="Normal"/>
    <w:qFormat/>
    <w:rsid w:val="0071464e"/>
    <w:pPr>
      <w:spacing w:lineRule="auto" w:line="240" w:before="120" w:after="120"/>
      <w:jc w:val="center"/>
    </w:pPr>
    <w:rPr>
      <w:rFonts w:ascii="Arial" w:hAnsi="Arial" w:eastAsia="Arial" w:cs="Arial"/>
      <w:b/>
      <w:color w:val="FFFFFF"/>
      <w:sz w:val="52"/>
      <w:szCs w:val="52"/>
      <w:lang w:eastAsia="en-GB"/>
    </w:rPr>
  </w:style>
  <w:style w:type="paragraph" w:styleId="Directive" w:customStyle="1">
    <w:name w:val="Directive"/>
    <w:basedOn w:val="Normal"/>
    <w:qFormat/>
    <w:rsid w:val="0071464e"/>
    <w:pPr>
      <w:spacing w:lineRule="auto" w:line="240" w:before="120" w:after="120"/>
      <w:jc w:val="center"/>
    </w:pPr>
    <w:rPr>
      <w:rFonts w:ascii="Arial" w:hAnsi="Arial" w:eastAsia="Arial" w:cs="Arial"/>
      <w:b/>
      <w:color w:val="800000"/>
      <w:sz w:val="22"/>
      <w:lang w:eastAsia="en-GB"/>
    </w:rPr>
  </w:style>
  <w:style w:type="paragraph" w:styleId="TableTitleLeft" w:customStyle="1">
    <w:name w:val="Table Title Left"/>
    <w:basedOn w:val="Normal"/>
    <w:qFormat/>
    <w:rsid w:val="0071464e"/>
    <w:pPr>
      <w:spacing w:lineRule="auto" w:line="240" w:before="120" w:after="120"/>
    </w:pPr>
    <w:rPr>
      <w:rFonts w:ascii="Arial" w:hAnsi="Arial" w:eastAsia="Arial" w:cs="Arial"/>
      <w:b/>
      <w:color w:val="auto"/>
      <w:sz w:val="20"/>
      <w:szCs w:val="20"/>
      <w:lang w:eastAsia="en-GB"/>
    </w:rPr>
  </w:style>
  <w:style w:type="paragraph" w:styleId="Default" w:customStyle="1">
    <w:name w:val="Default"/>
    <w:basedOn w:val="Normal"/>
    <w:qFormat/>
    <w:rsid w:val="0071464e"/>
    <w:pPr>
      <w:spacing w:lineRule="auto" w:line="240" w:before="0" w:after="0"/>
    </w:pPr>
    <w:rPr>
      <w:rFonts w:ascii="Calibri" w:hAnsi="Calibri" w:eastAsia="Calibri" w:cs="Calibri"/>
      <w:color w:val="000000"/>
      <w:szCs w:val="24"/>
      <w:lang w:eastAsia="en-GB"/>
    </w:rPr>
  </w:style>
  <w:style w:type="paragraph" w:styleId="NumberedList" w:customStyle="1">
    <w:name w:val="Numbered List"/>
    <w:basedOn w:val="Normal"/>
    <w:next w:val="Normal"/>
    <w:qFormat/>
    <w:rsid w:val="0071464e"/>
    <w:pPr>
      <w:spacing w:lineRule="auto" w:line="240" w:before="0" w:after="0"/>
      <w:ind w:left="360" w:hanging="360"/>
    </w:pPr>
    <w:rPr>
      <w:rFonts w:ascii="Times New Roman" w:hAnsi="Times New Roman" w:eastAsia="Times New Roman" w:cs="Times New Roman"/>
      <w:color w:val="000000"/>
      <w:sz w:val="20"/>
      <w:szCs w:val="20"/>
      <w:lang w:eastAsia="en-GB"/>
    </w:rPr>
  </w:style>
  <w:style w:type="paragraph" w:styleId="BulletedList" w:customStyle="1">
    <w:name w:val="Bulleted List"/>
    <w:basedOn w:val="Normal"/>
    <w:next w:val="Normal"/>
    <w:qFormat/>
    <w:rsid w:val="0071464e"/>
    <w:pPr>
      <w:spacing w:lineRule="auto" w:line="240" w:before="0" w:after="0"/>
      <w:ind w:left="360" w:hanging="360"/>
    </w:pPr>
    <w:rPr>
      <w:rFonts w:ascii="Times New Roman" w:hAnsi="Times New Roman" w:eastAsia="Times New Roman" w:cs="Times New Roman"/>
      <w:color w:val="000000"/>
      <w:sz w:val="20"/>
      <w:szCs w:val="20"/>
      <w:lang w:eastAsia="en-GB"/>
    </w:rPr>
  </w:style>
  <w:style w:type="paragraph" w:styleId="BodyText2">
    <w:name w:val="Body Text 2"/>
    <w:basedOn w:val="Normal"/>
    <w:next w:val="Normal"/>
    <w:link w:val="BodyText2Char"/>
    <w:qFormat/>
    <w:rsid w:val="0071464e"/>
    <w:pPr>
      <w:spacing w:lineRule="auto" w:line="480" w:before="0" w:after="120"/>
    </w:pPr>
    <w:rPr>
      <w:rFonts w:ascii="Times New Roman" w:hAnsi="Times New Roman" w:eastAsia="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lineRule="auto" w:line="240" w:before="0" w:after="0"/>
    </w:pPr>
    <w:rPr>
      <w:rFonts w:ascii="Times New Roman" w:hAnsi="Times New Roman" w:eastAsia="Times New Roman" w:cs="Times New Roman"/>
      <w:color w:val="000000"/>
      <w:sz w:val="20"/>
      <w:szCs w:val="20"/>
      <w:lang w:eastAsia="en-GB"/>
    </w:rPr>
  </w:style>
  <w:style w:type="paragraph" w:styleId="PlainText">
    <w:name w:val="Plain Text"/>
    <w:basedOn w:val="Normal"/>
    <w:next w:val="Normal"/>
    <w:link w:val="PlainTextChar"/>
    <w:qFormat/>
    <w:rsid w:val="0071464e"/>
    <w:pPr>
      <w:spacing w:lineRule="auto" w:line="240" w:before="0" w:after="0"/>
    </w:pPr>
    <w:rPr>
      <w:rFonts w:ascii="Courier New" w:hAnsi="Courier New" w:eastAsia="Courier New" w:cs="Courier New"/>
      <w:color w:val="000000"/>
      <w:sz w:val="20"/>
      <w:szCs w:val="20"/>
      <w:lang w:eastAsia="en-GB"/>
    </w:rPr>
  </w:style>
  <w:style w:type="paragraph" w:styleId="ListHeader" w:customStyle="1">
    <w:name w:val="List Header"/>
    <w:basedOn w:val="Normal"/>
    <w:next w:val="Normal"/>
    <w:qFormat/>
    <w:rsid w:val="0071464e"/>
    <w:pPr>
      <w:spacing w:lineRule="auto" w:line="240" w:before="0" w:after="0"/>
    </w:pPr>
    <w:rPr>
      <w:rFonts w:ascii="Times New Roman" w:hAnsi="Times New Roman" w:eastAsia="Times New Roman" w:cs="Times New Roman"/>
      <w:b/>
      <w:i/>
      <w:color w:val="0000A0"/>
      <w:sz w:val="20"/>
      <w:szCs w:val="20"/>
      <w:lang w:eastAsia="en-GB"/>
    </w:rPr>
  </w:style>
  <w:style w:type="paragraph" w:styleId="NoSpacingE2condensed" w:customStyle="1">
    <w:name w:val="No SpacingE2 condensed"/>
    <w:basedOn w:val="Normal"/>
    <w:qFormat/>
    <w:rsid w:val="0071464e"/>
    <w:pPr>
      <w:spacing w:lineRule="auto" w:line="240" w:before="0" w:after="0"/>
    </w:pPr>
    <w:rPr>
      <w:rFonts w:ascii="Arial" w:hAnsi="Arial" w:eastAsia="Arial" w:cs="Arial"/>
      <w:color w:val="000000"/>
      <w:sz w:val="22"/>
      <w:lang w:eastAsia="en-GB"/>
    </w:rPr>
  </w:style>
  <w:style w:type="paragraph" w:styleId="BulletList11" w:customStyle="1">
    <w:name w:val="BulletList1"/>
    <w:basedOn w:val="Normal"/>
    <w:qFormat/>
    <w:rsid w:val="0071464e"/>
    <w:pPr>
      <w:spacing w:before="0" w:after="0"/>
      <w:ind w:left="714" w:hanging="357"/>
      <w:contextualSpacing/>
    </w:pPr>
    <w:rPr>
      <w:rFonts w:ascii="Calibri" w:hAnsi="Calibri" w:eastAsia="Calibri" w:cs="Calibri"/>
      <w:color w:val="000000"/>
      <w:szCs w:val="24"/>
      <w:lang w:eastAsia="en-GB"/>
    </w:rPr>
  </w:style>
  <w:style w:type="paragraph" w:styleId="NumberedList11" w:customStyle="1">
    <w:name w:val="NumberedList1"/>
    <w:basedOn w:val="Normal"/>
    <w:qFormat/>
    <w:rsid w:val="0071464e"/>
    <w:pPr>
      <w:spacing w:before="0" w:after="0"/>
      <w:ind w:left="714" w:hanging="357"/>
      <w:contextualSpacing/>
    </w:pPr>
    <w:rPr>
      <w:rFonts w:ascii="Calibri" w:hAnsi="Calibri" w:eastAsia="Calibri" w:cs="Calibri"/>
      <w:color w:val="000000"/>
      <w:szCs w:val="24"/>
      <w:lang w:eastAsia="en-GB"/>
    </w:rPr>
  </w:style>
  <w:style w:type="paragraph" w:styleId="Tablecomment1" w:customStyle="1">
    <w:name w:val="Tablecomment"/>
    <w:basedOn w:val="Normal"/>
    <w:qFormat/>
    <w:rsid w:val="0071464e"/>
    <w:pPr>
      <w:spacing w:lineRule="auto" w:line="240" w:before="0" w:after="0"/>
      <w:ind w:left="108" w:right="108" w:hanging="0"/>
    </w:pPr>
    <w:rPr>
      <w:rFonts w:ascii="Calibri" w:hAnsi="Calibri" w:eastAsia="Calibri" w:cs="Calibri"/>
      <w:i/>
      <w:color w:val="191919"/>
      <w:sz w:val="20"/>
      <w:szCs w:val="20"/>
      <w:lang w:eastAsia="en-GB"/>
    </w:rPr>
  </w:style>
  <w:style w:type="paragraph" w:styleId="TableHeader1" w:customStyle="1">
    <w:name w:val="TableHeader"/>
    <w:basedOn w:val="Normal"/>
    <w:next w:val="Table"/>
    <w:qFormat/>
    <w:rsid w:val="0071464e"/>
    <w:pPr>
      <w:spacing w:lineRule="auto" w:line="240" w:before="0" w:after="0"/>
      <w:ind w:left="108" w:right="108" w:hanging="0"/>
    </w:pPr>
    <w:rPr>
      <w:rFonts w:ascii="Calibri" w:hAnsi="Calibri" w:eastAsia="Calibri" w:cs="Calibri"/>
      <w:b/>
      <w:color w:val="000000"/>
      <w:szCs w:val="24"/>
      <w:lang w:eastAsia="en-GB"/>
    </w:rPr>
  </w:style>
  <w:style w:type="paragraph" w:styleId="Style21" w:customStyle="1">
    <w:name w:val="Style2"/>
    <w:basedOn w:val="Normal"/>
    <w:qFormat/>
    <w:rsid w:val="0071464e"/>
    <w:pPr>
      <w:keepNext w:val="true"/>
      <w:keepLines/>
      <w:spacing w:lineRule="auto" w:line="240" w:before="200" w:after="120"/>
      <w:ind w:left="576" w:hanging="576"/>
    </w:pPr>
    <w:rPr>
      <w:rFonts w:ascii="Arial" w:hAnsi="Arial" w:eastAsia="Arial" w:cs="Arial"/>
      <w:b/>
      <w:color w:val="365F91"/>
      <w:sz w:val="28"/>
      <w:szCs w:val="28"/>
      <w:lang w:eastAsia="en-GB"/>
    </w:rPr>
  </w:style>
  <w:style w:type="paragraph" w:styleId="NormalE2Normal" w:customStyle="1">
    <w:name w:val="NormalE2 Normal"/>
    <w:basedOn w:val="Normal"/>
    <w:next w:val="Normal"/>
    <w:qFormat/>
    <w:rsid w:val="0071464e"/>
    <w:pPr/>
    <w:rPr>
      <w:rFonts w:cs="Helvetica"/>
      <w:color w:val="08374B"/>
      <w:szCs w:val="24"/>
      <w:lang w:eastAsia="en-GB"/>
    </w:rPr>
  </w:style>
  <w:style w:type="paragraph" w:styleId="FrameContents" w:customStyle="1">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163bea"/>
    <w:rPr>
      <w:lang w:val="sv-S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lang w:val="en-GB" w:eastAsia="en-GB"/>
      <w:sz w:val="20"/>
      <w:szCs w:val="20"/>
    </w:rPr>
    <w:tblPr>
      <w:tblStyleRowBandSize w:val="1"/>
      <w:tblStyleColBandSize w:val="1"/>
      <w:tblBorders>
        <w:top w:val="single" w:color="FABF8F" w:themeColor="accent6" w:themeTint="99" w:sz="4" w:space="0"/>
        <w:left w:val="single" w:color="FABF8F" w:themeColor="accent6" w:themeTint="99" w:sz="4" w:space="0"/>
        <w:bottom w:val="single" w:color="FABF8F" w:themeColor="accent6" w:themeTint="99" w:sz="4" w:space="0"/>
        <w:right w:val="single" w:color="FABF8F" w:themeColor="accent6" w:themeTint="99" w:sz="4" w:space="0"/>
        <w:insideH w:val="single" w:color="FABF8F" w:themeColor="accent6" w:themeTint="99" w:sz="4" w:space="0"/>
        <w:insideV w:val="single" w:color="FABF8F" w:themeColor="accent6" w:themeTint="99" w:sz="4" w:space="0"/>
      </w:tblBorders>
      <w:tblCellMar>
        <w:top w:w="0" w:type="dxa"/>
        <w:left w:w="108" w:type="dxa"/>
        <w:bottom w:w="0" w:type="dxa"/>
        <w:right w:w="108" w:type="dxa"/>
      </w:tblCellMar>
    </w:tblPr>
    <w:tblStylePr w:type="firstRow">
      <w:rPr>
        <w:b/>
        <w:bCs/>
        <w:color w:val="FFFFFF" w:themeColor="background1"/>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insideH w:val="nil"/>
          <w:insideV w:val="nil"/>
        </w:tcBorders>
        <w:shd w:val="clear" w:color="auto" w:fill="F79646" w:themeFill="accent6"/>
      </w:tcPr>
    </w:tblStylePr>
    <w:tblStylePr w:type="lastRow">
      <w:rPr>
        <w:b/>
        <w:bCs/>
      </w:rPr>
      <w:tblPr/>
      <w:tcPr>
        <w:tcBorders>
          <w:top w:val="double" w:color="F79646" w:themeColor="accent6" w:sz="4" w:space="0"/>
        </w:tcBorders>
      </w:tcPr>
    </w:tblStylePr>
    <w:tblStylePr w:type="firstCol">
      <w:rPr>
        <w:b/>
        <w:bCs/>
      </w:rPr>
      <w:tblPr/>
    </w:tblStylePr>
    <w:tblStylePr w:type="lastCol">
      <w:rPr>
        <w:b/>
        <w:bCs/>
      </w:rPr>
      <w:tbl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image" Target="media/image4.png"/><Relationship Id="rId6" Type="http://schemas.openxmlformats.org/officeDocument/2006/relationships/image" Target="media/image5.jpeg"/><Relationship Id="rId7" Type="http://schemas.openxmlformats.org/officeDocument/2006/relationships/image" Target="media/image6.wmf"/><Relationship Id="rId8" Type="http://schemas.openxmlformats.org/officeDocument/2006/relationships/image" Target="media/image7.wmf"/><Relationship Id="rId9" Type="http://schemas.openxmlformats.org/officeDocument/2006/relationships/image" Target="media/image8.wmf"/><Relationship Id="rId10" Type="http://schemas.openxmlformats.org/officeDocument/2006/relationships/image" Target="media/image9.wmf"/><Relationship Id="rId11" Type="http://schemas.openxmlformats.org/officeDocument/2006/relationships/image" Target="media/image10.wmf"/><Relationship Id="rId12" Type="http://schemas.openxmlformats.org/officeDocument/2006/relationships/image" Target="media/image11.wmf"/><Relationship Id="rId13" Type="http://schemas.openxmlformats.org/officeDocument/2006/relationships/image" Target="media/image12.wmf"/><Relationship Id="rId14" Type="http://schemas.openxmlformats.org/officeDocument/2006/relationships/image" Target="media/image13.wmf"/><Relationship Id="rId15" Type="http://schemas.openxmlformats.org/officeDocument/2006/relationships/image" Target="media/image14.wmf"/><Relationship Id="rId16" Type="http://schemas.openxmlformats.org/officeDocument/2006/relationships/image" Target="media/image15.wmf"/><Relationship Id="rId17" Type="http://schemas.openxmlformats.org/officeDocument/2006/relationships/image" Target="media/image16.wmf"/><Relationship Id="rId18" Type="http://schemas.openxmlformats.org/officeDocument/2006/relationships/image" Target="media/image17.wmf"/><Relationship Id="rId19" Type="http://schemas.openxmlformats.org/officeDocument/2006/relationships/image" Target="media/image18.wmf"/><Relationship Id="rId20" Type="http://schemas.openxmlformats.org/officeDocument/2006/relationships/image" Target="media/image19.wmf"/><Relationship Id="rId21" Type="http://schemas.openxmlformats.org/officeDocument/2006/relationships/image" Target="media/image20.wmf"/><Relationship Id="rId22" Type="http://schemas.openxmlformats.org/officeDocument/2006/relationships/image" Target="media/image21.wmf"/><Relationship Id="rId23" Type="http://schemas.openxmlformats.org/officeDocument/2006/relationships/hyperlink" Target="http://www.iho.int/iho_pubs/standard/S-100/S-100_Ed_2/S_100_V2.0.0_June-2015.pdf" TargetMode="External"/><Relationship Id="rId24" Type="http://schemas.openxmlformats.org/officeDocument/2006/relationships/header" Target="header1.xml"/><Relationship Id="rId25" Type="http://schemas.openxmlformats.org/officeDocument/2006/relationships/header" Target="header2.xml"/><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comments" Target="comments.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Relationship Id="rId32" Type="http://schemas.openxmlformats.org/officeDocument/2006/relationships/theme" Target="theme/theme1.xml"/><Relationship Id="rId33" Type="http://schemas.openxmlformats.org/officeDocument/2006/relationships/customXml" Target="../customXml/item1.xml"/><Relationship Id="rId34" Type="http://schemas.openxmlformats.org/officeDocument/2006/relationships/customXml" Target="../customXml/item2.xml"/><Relationship Id="rId35" Type="http://schemas.openxmlformats.org/officeDocument/2006/relationships/customXml" Target="../customXml/item3.xml"/><Relationship Id="rId36"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22.png"/>
</Relationships>
</file>

<file path=word/_rels/header2.xml.rels><?xml version="1.0" encoding="UTF-8"?>
<Relationships xmlns="http://schemas.openxmlformats.org/package/2006/relationships"><Relationship Id="rId1" Type="http://schemas.openxmlformats.org/officeDocument/2006/relationships/image" Target="media/image23.png"/>
</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083EC-2AAD-43CF-B06C-0849BF59D82E}">
  <ds:schemaRefs>
    <ds:schemaRef ds:uri="http://schemas.microsoft.com/office/2006/metadata/properties"/>
    <ds:schemaRef ds:uri="http://schemas.microsoft.com/office/infopath/2007/PartnerControls"/>
    <ds:schemaRef ds:uri="4A339400-3BD4-4D77-B8F1-FDAB48BBD530"/>
    <ds:schemaRef ds:uri="http://schemas.microsoft.com/sharepoint/v3"/>
  </ds:schemaRefs>
</ds:datastoreItem>
</file>

<file path=customXml/itemProps2.xml><?xml version="1.0" encoding="utf-8"?>
<ds:datastoreItem xmlns:ds="http://schemas.openxmlformats.org/officeDocument/2006/customXml" ds:itemID="{6166BF7F-B05C-4445-8C02-9C72105D1ADB}">
  <ds:schemaRefs>
    <ds:schemaRef ds:uri="http://schemas.microsoft.com/sharepoint/v3/contenttype/forms"/>
  </ds:schemaRefs>
</ds:datastoreItem>
</file>

<file path=customXml/itemProps3.xml><?xml version="1.0" encoding="utf-8"?>
<ds:datastoreItem xmlns:ds="http://schemas.openxmlformats.org/officeDocument/2006/customXml" ds:itemID="{50D68F7B-8D6C-4A54-A22E-541244302B2E}"/>
</file>

<file path=customXml/itemProps4.xml><?xml version="1.0" encoding="utf-8"?>
<ds:datastoreItem xmlns:ds="http://schemas.openxmlformats.org/officeDocument/2006/customXml" ds:itemID="{7E34F10B-9ECB-4A19-B6B4-7080100FF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Application>LibreOffice/7.1.6.2$MacOSX_X86_64 LibreOffice_project/0e133318fcee89abacd6a7d077e292f1145735c3</Application>
  <AppVersion>15.0000</AppVersion>
  <Pages>41</Pages>
  <Words>6380</Words>
  <Characters>38372</Characters>
  <CharactersWithSpaces>43882</CharactersWithSpaces>
  <Paragraphs>865</Paragraphs>
  <Company>Statens 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 for S-125 Service</dc:title>
  <dc:subject>EfficienSea 2</dc:subject>
  <dc:creator>Christoph Rihacek</dc:creator>
  <cp:keywords>Service Service Service Service Data Model</cp:keywords>
  <dc:description/>
  <cp:lastModifiedBy>Thomas Christensen</cp:lastModifiedBy>
  <cp:revision>25</cp:revision>
  <cp:lastPrinted>2016-04-29T07:13:00Z</cp:lastPrinted>
  <dcterms:created xsi:type="dcterms:W3CDTF">2021-04-01T17:29:00Z</dcterms:created>
  <dcterms:modified xsi:type="dcterms:W3CDTF">2021-10-27T11:03:23Z</dcterms:modified>
  <cp:category>Deliverable</cp:category>
  <cp:contentStatus>DRAFT</cp:contentStatus>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Service Name">
    <vt:lpwstr>&lt;Service Name&gt;</vt:lpwstr>
  </property>
</Properties>
</file>